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3DE899E5" w:rsidR="00C15D04" w:rsidRPr="002C77E7" w:rsidRDefault="00C15D04" w:rsidP="00C15D04">
      <w:pPr>
        <w:jc w:val="center"/>
        <w:rPr>
          <w:rFonts w:cs="Arial"/>
          <w:b/>
          <w:szCs w:val="22"/>
        </w:rPr>
      </w:pPr>
      <w:r w:rsidRPr="002C77E7">
        <w:rPr>
          <w:rFonts w:cs="Arial"/>
          <w:b/>
          <w:szCs w:val="22"/>
        </w:rPr>
        <w:t xml:space="preserve">PROJET DE MARCHE N° </w:t>
      </w:r>
      <w:r w:rsidR="00B85CCB" w:rsidRPr="00B85CCB">
        <w:rPr>
          <w:rFonts w:cs="Arial"/>
          <w:b/>
          <w:szCs w:val="22"/>
        </w:rPr>
        <w:t>B26-00113-ES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38641B2" w14:textId="48F06227" w:rsidR="00B97118" w:rsidRDefault="00C15D04" w:rsidP="00C15D04">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Monsieur </w:t>
      </w:r>
      <w:r w:rsidR="003A0823">
        <w:rPr>
          <w:rFonts w:cs="Arial"/>
          <w:color w:val="000000"/>
          <w:szCs w:val="22"/>
        </w:rPr>
        <w:t>François LEGALLAND</w:t>
      </w:r>
      <w:r w:rsidR="00B85CCB">
        <w:rPr>
          <w:rFonts w:cs="Arial"/>
          <w:color w:val="000000"/>
          <w:szCs w:val="22"/>
        </w:rPr>
        <w:t>,</w:t>
      </w:r>
      <w:r>
        <w:rPr>
          <w:rFonts w:cs="Arial"/>
          <w:szCs w:val="22"/>
        </w:rPr>
        <w:t xml:space="preserve"> </w:t>
      </w:r>
    </w:p>
    <w:p w14:paraId="109331BE" w14:textId="48F25DEA" w:rsidR="00C15D04" w:rsidRDefault="00C15D04" w:rsidP="00C15D04">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w:t>
      </w:r>
      <w:r w:rsidR="00B85CCB">
        <w:rPr>
          <w:rFonts w:cs="Arial"/>
          <w:szCs w:val="22"/>
        </w:rPr>
        <w:t>Directeur du CEA Grenoble,</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7D50D749" w14:textId="075F2CE3" w:rsidR="00E77D57"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18849939" w:history="1">
        <w:r w:rsidR="00E77D57" w:rsidRPr="00E35960">
          <w:rPr>
            <w:rStyle w:val="Lienhypertexte"/>
            <w:rFonts w:ascii="Arial Gras" w:hAnsi="Arial Gras"/>
            <w:noProof/>
          </w:rPr>
          <w:t>Article 1 -</w:t>
        </w:r>
        <w:r w:rsidR="00E77D57" w:rsidRPr="00E35960">
          <w:rPr>
            <w:rStyle w:val="Lienhypertexte"/>
            <w:noProof/>
          </w:rPr>
          <w:t xml:space="preserve"> OBJET</w:t>
        </w:r>
        <w:r w:rsidR="00E77D57">
          <w:rPr>
            <w:noProof/>
            <w:webHidden/>
          </w:rPr>
          <w:tab/>
        </w:r>
        <w:r w:rsidR="00E77D57">
          <w:rPr>
            <w:noProof/>
            <w:webHidden/>
          </w:rPr>
          <w:fldChar w:fldCharType="begin"/>
        </w:r>
        <w:r w:rsidR="00E77D57">
          <w:rPr>
            <w:noProof/>
            <w:webHidden/>
          </w:rPr>
          <w:instrText xml:space="preserve"> PAGEREF _Toc218849939 \h </w:instrText>
        </w:r>
        <w:r w:rsidR="00E77D57">
          <w:rPr>
            <w:noProof/>
            <w:webHidden/>
          </w:rPr>
        </w:r>
        <w:r w:rsidR="00E77D57">
          <w:rPr>
            <w:noProof/>
            <w:webHidden/>
          </w:rPr>
          <w:fldChar w:fldCharType="separate"/>
        </w:r>
        <w:r w:rsidR="00E77D57">
          <w:rPr>
            <w:noProof/>
            <w:webHidden/>
          </w:rPr>
          <w:t>3</w:t>
        </w:r>
        <w:r w:rsidR="00E77D57">
          <w:rPr>
            <w:noProof/>
            <w:webHidden/>
          </w:rPr>
          <w:fldChar w:fldCharType="end"/>
        </w:r>
      </w:hyperlink>
    </w:p>
    <w:p w14:paraId="2160147E" w14:textId="5FD97EF5"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0" w:history="1">
        <w:r w:rsidR="00E77D57" w:rsidRPr="00E35960">
          <w:rPr>
            <w:rStyle w:val="Lienhypertexte"/>
            <w:rFonts w:ascii="Arial Gras" w:hAnsi="Arial Gras"/>
            <w:noProof/>
          </w:rPr>
          <w:t>Article 2 -</w:t>
        </w:r>
        <w:r w:rsidR="00E77D57" w:rsidRPr="00E35960">
          <w:rPr>
            <w:rStyle w:val="Lienhypertexte"/>
            <w:noProof/>
          </w:rPr>
          <w:t xml:space="preserve"> DOCUMENTS CONTRACTUELS</w:t>
        </w:r>
        <w:r w:rsidR="00E77D57">
          <w:rPr>
            <w:noProof/>
            <w:webHidden/>
          </w:rPr>
          <w:tab/>
        </w:r>
        <w:r w:rsidR="00E77D57">
          <w:rPr>
            <w:noProof/>
            <w:webHidden/>
          </w:rPr>
          <w:fldChar w:fldCharType="begin"/>
        </w:r>
        <w:r w:rsidR="00E77D57">
          <w:rPr>
            <w:noProof/>
            <w:webHidden/>
          </w:rPr>
          <w:instrText xml:space="preserve"> PAGEREF _Toc218849940 \h </w:instrText>
        </w:r>
        <w:r w:rsidR="00E77D57">
          <w:rPr>
            <w:noProof/>
            <w:webHidden/>
          </w:rPr>
        </w:r>
        <w:r w:rsidR="00E77D57">
          <w:rPr>
            <w:noProof/>
            <w:webHidden/>
          </w:rPr>
          <w:fldChar w:fldCharType="separate"/>
        </w:r>
        <w:r w:rsidR="00E77D57">
          <w:rPr>
            <w:noProof/>
            <w:webHidden/>
          </w:rPr>
          <w:t>3</w:t>
        </w:r>
        <w:r w:rsidR="00E77D57">
          <w:rPr>
            <w:noProof/>
            <w:webHidden/>
          </w:rPr>
          <w:fldChar w:fldCharType="end"/>
        </w:r>
      </w:hyperlink>
    </w:p>
    <w:p w14:paraId="7DFEDABF" w14:textId="3E6D025A"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1" w:history="1">
        <w:r w:rsidR="00E77D57" w:rsidRPr="00E35960">
          <w:rPr>
            <w:rStyle w:val="Lienhypertexte"/>
            <w:rFonts w:ascii="Arial Gras" w:hAnsi="Arial Gras"/>
            <w:noProof/>
          </w:rPr>
          <w:t>Article 3 -</w:t>
        </w:r>
        <w:r w:rsidR="00E77D57" w:rsidRPr="00E35960">
          <w:rPr>
            <w:rStyle w:val="Lienhypertexte"/>
            <w:noProof/>
          </w:rPr>
          <w:t xml:space="preserve"> CORRESPONDANTS</w:t>
        </w:r>
        <w:r w:rsidR="00E77D57">
          <w:rPr>
            <w:noProof/>
            <w:webHidden/>
          </w:rPr>
          <w:tab/>
        </w:r>
        <w:r w:rsidR="00E77D57">
          <w:rPr>
            <w:noProof/>
            <w:webHidden/>
          </w:rPr>
          <w:fldChar w:fldCharType="begin"/>
        </w:r>
        <w:r w:rsidR="00E77D57">
          <w:rPr>
            <w:noProof/>
            <w:webHidden/>
          </w:rPr>
          <w:instrText xml:space="preserve"> PAGEREF _Toc218849941 \h </w:instrText>
        </w:r>
        <w:r w:rsidR="00E77D57">
          <w:rPr>
            <w:noProof/>
            <w:webHidden/>
          </w:rPr>
        </w:r>
        <w:r w:rsidR="00E77D57">
          <w:rPr>
            <w:noProof/>
            <w:webHidden/>
          </w:rPr>
          <w:fldChar w:fldCharType="separate"/>
        </w:r>
        <w:r w:rsidR="00E77D57">
          <w:rPr>
            <w:noProof/>
            <w:webHidden/>
          </w:rPr>
          <w:t>3</w:t>
        </w:r>
        <w:r w:rsidR="00E77D57">
          <w:rPr>
            <w:noProof/>
            <w:webHidden/>
          </w:rPr>
          <w:fldChar w:fldCharType="end"/>
        </w:r>
      </w:hyperlink>
    </w:p>
    <w:p w14:paraId="351ABB56" w14:textId="18553B06"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2" w:history="1">
        <w:r w:rsidR="00E77D57" w:rsidRPr="00E35960">
          <w:rPr>
            <w:rStyle w:val="Lienhypertexte"/>
            <w:rFonts w:ascii="Arial Gras" w:hAnsi="Arial Gras"/>
            <w:noProof/>
          </w:rPr>
          <w:t>Article 4 -</w:t>
        </w:r>
        <w:r w:rsidR="00E77D57" w:rsidRPr="00E35960">
          <w:rPr>
            <w:rStyle w:val="Lienhypertexte"/>
            <w:noProof/>
          </w:rPr>
          <w:t xml:space="preserve"> ETENDUE DES TRAVAUX</w:t>
        </w:r>
        <w:r w:rsidR="00E77D57">
          <w:rPr>
            <w:noProof/>
            <w:webHidden/>
          </w:rPr>
          <w:tab/>
        </w:r>
        <w:r w:rsidR="00E77D57">
          <w:rPr>
            <w:noProof/>
            <w:webHidden/>
          </w:rPr>
          <w:fldChar w:fldCharType="begin"/>
        </w:r>
        <w:r w:rsidR="00E77D57">
          <w:rPr>
            <w:noProof/>
            <w:webHidden/>
          </w:rPr>
          <w:instrText xml:space="preserve"> PAGEREF _Toc218849942 \h </w:instrText>
        </w:r>
        <w:r w:rsidR="00E77D57">
          <w:rPr>
            <w:noProof/>
            <w:webHidden/>
          </w:rPr>
        </w:r>
        <w:r w:rsidR="00E77D57">
          <w:rPr>
            <w:noProof/>
            <w:webHidden/>
          </w:rPr>
          <w:fldChar w:fldCharType="separate"/>
        </w:r>
        <w:r w:rsidR="00E77D57">
          <w:rPr>
            <w:noProof/>
            <w:webHidden/>
          </w:rPr>
          <w:t>4</w:t>
        </w:r>
        <w:r w:rsidR="00E77D57">
          <w:rPr>
            <w:noProof/>
            <w:webHidden/>
          </w:rPr>
          <w:fldChar w:fldCharType="end"/>
        </w:r>
      </w:hyperlink>
    </w:p>
    <w:p w14:paraId="5D91A616" w14:textId="36AD03D2"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3" w:history="1">
        <w:r w:rsidR="00E77D57" w:rsidRPr="00E35960">
          <w:rPr>
            <w:rStyle w:val="Lienhypertexte"/>
            <w:rFonts w:ascii="Arial Gras" w:hAnsi="Arial Gras"/>
            <w:noProof/>
          </w:rPr>
          <w:t>Article 5 -</w:t>
        </w:r>
        <w:r w:rsidR="00E77D57" w:rsidRPr="00E35960">
          <w:rPr>
            <w:rStyle w:val="Lienhypertexte"/>
            <w:noProof/>
          </w:rPr>
          <w:t xml:space="preserve"> DUREE</w:t>
        </w:r>
        <w:r w:rsidR="00E77D57">
          <w:rPr>
            <w:noProof/>
            <w:webHidden/>
          </w:rPr>
          <w:tab/>
        </w:r>
        <w:r w:rsidR="00E77D57">
          <w:rPr>
            <w:noProof/>
            <w:webHidden/>
          </w:rPr>
          <w:fldChar w:fldCharType="begin"/>
        </w:r>
        <w:r w:rsidR="00E77D57">
          <w:rPr>
            <w:noProof/>
            <w:webHidden/>
          </w:rPr>
          <w:instrText xml:space="preserve"> PAGEREF _Toc218849943 \h </w:instrText>
        </w:r>
        <w:r w:rsidR="00E77D57">
          <w:rPr>
            <w:noProof/>
            <w:webHidden/>
          </w:rPr>
        </w:r>
        <w:r w:rsidR="00E77D57">
          <w:rPr>
            <w:noProof/>
            <w:webHidden/>
          </w:rPr>
          <w:fldChar w:fldCharType="separate"/>
        </w:r>
        <w:r w:rsidR="00E77D57">
          <w:rPr>
            <w:noProof/>
            <w:webHidden/>
          </w:rPr>
          <w:t>4</w:t>
        </w:r>
        <w:r w:rsidR="00E77D57">
          <w:rPr>
            <w:noProof/>
            <w:webHidden/>
          </w:rPr>
          <w:fldChar w:fldCharType="end"/>
        </w:r>
      </w:hyperlink>
    </w:p>
    <w:p w14:paraId="379D7DA6" w14:textId="253EA77B"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4" w:history="1">
        <w:r w:rsidR="00E77D57" w:rsidRPr="00E35960">
          <w:rPr>
            <w:rStyle w:val="Lienhypertexte"/>
            <w:rFonts w:ascii="Arial Gras" w:hAnsi="Arial Gras"/>
            <w:noProof/>
          </w:rPr>
          <w:t>Article 6 -</w:t>
        </w:r>
        <w:r w:rsidR="00E77D57" w:rsidRPr="00E35960">
          <w:rPr>
            <w:rStyle w:val="Lienhypertexte"/>
            <w:noProof/>
          </w:rPr>
          <w:t xml:space="preserve"> CLAUSE D’INSERTION ET D’EMPLOI</w:t>
        </w:r>
        <w:r w:rsidR="00E77D57">
          <w:rPr>
            <w:noProof/>
            <w:webHidden/>
          </w:rPr>
          <w:tab/>
        </w:r>
        <w:r w:rsidR="00E77D57">
          <w:rPr>
            <w:noProof/>
            <w:webHidden/>
          </w:rPr>
          <w:fldChar w:fldCharType="begin"/>
        </w:r>
        <w:r w:rsidR="00E77D57">
          <w:rPr>
            <w:noProof/>
            <w:webHidden/>
          </w:rPr>
          <w:instrText xml:space="preserve"> PAGEREF _Toc218849944 \h </w:instrText>
        </w:r>
        <w:r w:rsidR="00E77D57">
          <w:rPr>
            <w:noProof/>
            <w:webHidden/>
          </w:rPr>
        </w:r>
        <w:r w:rsidR="00E77D57">
          <w:rPr>
            <w:noProof/>
            <w:webHidden/>
          </w:rPr>
          <w:fldChar w:fldCharType="separate"/>
        </w:r>
        <w:r w:rsidR="00E77D57">
          <w:rPr>
            <w:noProof/>
            <w:webHidden/>
          </w:rPr>
          <w:t>5</w:t>
        </w:r>
        <w:r w:rsidR="00E77D57">
          <w:rPr>
            <w:noProof/>
            <w:webHidden/>
          </w:rPr>
          <w:fldChar w:fldCharType="end"/>
        </w:r>
      </w:hyperlink>
    </w:p>
    <w:p w14:paraId="2FEA131C" w14:textId="5C32D7BF"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5" w:history="1">
        <w:r w:rsidR="00E77D57" w:rsidRPr="00E35960">
          <w:rPr>
            <w:rStyle w:val="Lienhypertexte"/>
            <w:rFonts w:ascii="Arial Gras" w:hAnsi="Arial Gras"/>
            <w:noProof/>
          </w:rPr>
          <w:t>Article 7 -</w:t>
        </w:r>
        <w:r w:rsidR="00E77D57" w:rsidRPr="00E35960">
          <w:rPr>
            <w:rStyle w:val="Lienhypertexte"/>
            <w:noProof/>
          </w:rPr>
          <w:t xml:space="preserve"> MODALITES D’EXECUTION DES TRAVAUX</w:t>
        </w:r>
        <w:r w:rsidR="00E77D57">
          <w:rPr>
            <w:noProof/>
            <w:webHidden/>
          </w:rPr>
          <w:tab/>
        </w:r>
        <w:r w:rsidR="00E77D57">
          <w:rPr>
            <w:noProof/>
            <w:webHidden/>
          </w:rPr>
          <w:fldChar w:fldCharType="begin"/>
        </w:r>
        <w:r w:rsidR="00E77D57">
          <w:rPr>
            <w:noProof/>
            <w:webHidden/>
          </w:rPr>
          <w:instrText xml:space="preserve"> PAGEREF _Toc218849945 \h </w:instrText>
        </w:r>
        <w:r w:rsidR="00E77D57">
          <w:rPr>
            <w:noProof/>
            <w:webHidden/>
          </w:rPr>
        </w:r>
        <w:r w:rsidR="00E77D57">
          <w:rPr>
            <w:noProof/>
            <w:webHidden/>
          </w:rPr>
          <w:fldChar w:fldCharType="separate"/>
        </w:r>
        <w:r w:rsidR="00E77D57">
          <w:rPr>
            <w:noProof/>
            <w:webHidden/>
          </w:rPr>
          <w:t>5</w:t>
        </w:r>
        <w:r w:rsidR="00E77D57">
          <w:rPr>
            <w:noProof/>
            <w:webHidden/>
          </w:rPr>
          <w:fldChar w:fldCharType="end"/>
        </w:r>
      </w:hyperlink>
    </w:p>
    <w:p w14:paraId="41EBEFCA" w14:textId="42C7B509"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6" w:history="1">
        <w:r w:rsidR="00E77D57" w:rsidRPr="00E35960">
          <w:rPr>
            <w:rStyle w:val="Lienhypertexte"/>
            <w:rFonts w:ascii="Arial Gras" w:hAnsi="Arial Gras"/>
            <w:noProof/>
          </w:rPr>
          <w:t>Article 8 -</w:t>
        </w:r>
        <w:r w:rsidR="00E77D57" w:rsidRPr="00E35960">
          <w:rPr>
            <w:rStyle w:val="Lienhypertexte"/>
            <w:noProof/>
          </w:rPr>
          <w:t xml:space="preserve"> CONDITIONS D'EXECUTION</w:t>
        </w:r>
        <w:r w:rsidR="00E77D57">
          <w:rPr>
            <w:noProof/>
            <w:webHidden/>
          </w:rPr>
          <w:tab/>
        </w:r>
        <w:r w:rsidR="00E77D57">
          <w:rPr>
            <w:noProof/>
            <w:webHidden/>
          </w:rPr>
          <w:fldChar w:fldCharType="begin"/>
        </w:r>
        <w:r w:rsidR="00E77D57">
          <w:rPr>
            <w:noProof/>
            <w:webHidden/>
          </w:rPr>
          <w:instrText xml:space="preserve"> PAGEREF _Toc218849946 \h </w:instrText>
        </w:r>
        <w:r w:rsidR="00E77D57">
          <w:rPr>
            <w:noProof/>
            <w:webHidden/>
          </w:rPr>
        </w:r>
        <w:r w:rsidR="00E77D57">
          <w:rPr>
            <w:noProof/>
            <w:webHidden/>
          </w:rPr>
          <w:fldChar w:fldCharType="separate"/>
        </w:r>
        <w:r w:rsidR="00E77D57">
          <w:rPr>
            <w:noProof/>
            <w:webHidden/>
          </w:rPr>
          <w:t>7</w:t>
        </w:r>
        <w:r w:rsidR="00E77D57">
          <w:rPr>
            <w:noProof/>
            <w:webHidden/>
          </w:rPr>
          <w:fldChar w:fldCharType="end"/>
        </w:r>
      </w:hyperlink>
    </w:p>
    <w:p w14:paraId="135AF153" w14:textId="2ED007D8"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7" w:history="1">
        <w:r w:rsidR="00E77D57" w:rsidRPr="00E35960">
          <w:rPr>
            <w:rStyle w:val="Lienhypertexte"/>
            <w:rFonts w:ascii="Arial Gras" w:hAnsi="Arial Gras"/>
            <w:noProof/>
          </w:rPr>
          <w:t>Article 9 -</w:t>
        </w:r>
        <w:r w:rsidR="00E77D57" w:rsidRPr="00E35960">
          <w:rPr>
            <w:rStyle w:val="Lienhypertexte"/>
            <w:noProof/>
          </w:rPr>
          <w:t xml:space="preserve"> OBLIGATIONS DU TITULAIRE</w:t>
        </w:r>
        <w:r w:rsidR="00E77D57">
          <w:rPr>
            <w:noProof/>
            <w:webHidden/>
          </w:rPr>
          <w:tab/>
        </w:r>
        <w:r w:rsidR="00E77D57">
          <w:rPr>
            <w:noProof/>
            <w:webHidden/>
          </w:rPr>
          <w:fldChar w:fldCharType="begin"/>
        </w:r>
        <w:r w:rsidR="00E77D57">
          <w:rPr>
            <w:noProof/>
            <w:webHidden/>
          </w:rPr>
          <w:instrText xml:space="preserve"> PAGEREF _Toc218849947 \h </w:instrText>
        </w:r>
        <w:r w:rsidR="00E77D57">
          <w:rPr>
            <w:noProof/>
            <w:webHidden/>
          </w:rPr>
        </w:r>
        <w:r w:rsidR="00E77D57">
          <w:rPr>
            <w:noProof/>
            <w:webHidden/>
          </w:rPr>
          <w:fldChar w:fldCharType="separate"/>
        </w:r>
        <w:r w:rsidR="00E77D57">
          <w:rPr>
            <w:noProof/>
            <w:webHidden/>
          </w:rPr>
          <w:t>8</w:t>
        </w:r>
        <w:r w:rsidR="00E77D57">
          <w:rPr>
            <w:noProof/>
            <w:webHidden/>
          </w:rPr>
          <w:fldChar w:fldCharType="end"/>
        </w:r>
      </w:hyperlink>
    </w:p>
    <w:p w14:paraId="22E8C7EF" w14:textId="227EBC02"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8" w:history="1">
        <w:r w:rsidR="00E77D57" w:rsidRPr="00E35960">
          <w:rPr>
            <w:rStyle w:val="Lienhypertexte"/>
            <w:rFonts w:ascii="Arial Gras" w:hAnsi="Arial Gras"/>
            <w:noProof/>
          </w:rPr>
          <w:t>Article 10 -</w:t>
        </w:r>
        <w:r w:rsidR="00E77D57" w:rsidRPr="00E35960">
          <w:rPr>
            <w:rStyle w:val="Lienhypertexte"/>
            <w:noProof/>
          </w:rPr>
          <w:t xml:space="preserve"> REMISE DE DOCUMENTS</w:t>
        </w:r>
        <w:r w:rsidR="00E77D57">
          <w:rPr>
            <w:noProof/>
            <w:webHidden/>
          </w:rPr>
          <w:tab/>
        </w:r>
        <w:r w:rsidR="00E77D57">
          <w:rPr>
            <w:noProof/>
            <w:webHidden/>
          </w:rPr>
          <w:fldChar w:fldCharType="begin"/>
        </w:r>
        <w:r w:rsidR="00E77D57">
          <w:rPr>
            <w:noProof/>
            <w:webHidden/>
          </w:rPr>
          <w:instrText xml:space="preserve"> PAGEREF _Toc218849948 \h </w:instrText>
        </w:r>
        <w:r w:rsidR="00E77D57">
          <w:rPr>
            <w:noProof/>
            <w:webHidden/>
          </w:rPr>
        </w:r>
        <w:r w:rsidR="00E77D57">
          <w:rPr>
            <w:noProof/>
            <w:webHidden/>
          </w:rPr>
          <w:fldChar w:fldCharType="separate"/>
        </w:r>
        <w:r w:rsidR="00E77D57">
          <w:rPr>
            <w:noProof/>
            <w:webHidden/>
          </w:rPr>
          <w:t>9</w:t>
        </w:r>
        <w:r w:rsidR="00E77D57">
          <w:rPr>
            <w:noProof/>
            <w:webHidden/>
          </w:rPr>
          <w:fldChar w:fldCharType="end"/>
        </w:r>
      </w:hyperlink>
    </w:p>
    <w:p w14:paraId="574AD9F0" w14:textId="2D69CF08"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49" w:history="1">
        <w:r w:rsidR="00E77D57" w:rsidRPr="00E35960">
          <w:rPr>
            <w:rStyle w:val="Lienhypertexte"/>
            <w:rFonts w:ascii="Arial Gras" w:hAnsi="Arial Gras"/>
            <w:noProof/>
          </w:rPr>
          <w:t>Article 11 -</w:t>
        </w:r>
        <w:r w:rsidR="00E77D57" w:rsidRPr="00E35960">
          <w:rPr>
            <w:rStyle w:val="Lienhypertexte"/>
            <w:noProof/>
          </w:rPr>
          <w:t xml:space="preserve"> REUNIONS</w:t>
        </w:r>
        <w:r w:rsidR="00E77D57">
          <w:rPr>
            <w:noProof/>
            <w:webHidden/>
          </w:rPr>
          <w:tab/>
        </w:r>
        <w:r w:rsidR="00E77D57">
          <w:rPr>
            <w:noProof/>
            <w:webHidden/>
          </w:rPr>
          <w:fldChar w:fldCharType="begin"/>
        </w:r>
        <w:r w:rsidR="00E77D57">
          <w:rPr>
            <w:noProof/>
            <w:webHidden/>
          </w:rPr>
          <w:instrText xml:space="preserve"> PAGEREF _Toc218849949 \h </w:instrText>
        </w:r>
        <w:r w:rsidR="00E77D57">
          <w:rPr>
            <w:noProof/>
            <w:webHidden/>
          </w:rPr>
        </w:r>
        <w:r w:rsidR="00E77D57">
          <w:rPr>
            <w:noProof/>
            <w:webHidden/>
          </w:rPr>
          <w:fldChar w:fldCharType="separate"/>
        </w:r>
        <w:r w:rsidR="00E77D57">
          <w:rPr>
            <w:noProof/>
            <w:webHidden/>
          </w:rPr>
          <w:t>9</w:t>
        </w:r>
        <w:r w:rsidR="00E77D57">
          <w:rPr>
            <w:noProof/>
            <w:webHidden/>
          </w:rPr>
          <w:fldChar w:fldCharType="end"/>
        </w:r>
      </w:hyperlink>
    </w:p>
    <w:p w14:paraId="6D97BC47" w14:textId="43A3FC4E"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0" w:history="1">
        <w:r w:rsidR="00E77D57" w:rsidRPr="00E35960">
          <w:rPr>
            <w:rStyle w:val="Lienhypertexte"/>
            <w:rFonts w:ascii="Arial Gras" w:hAnsi="Arial Gras" w:cs="Arial"/>
            <w:noProof/>
          </w:rPr>
          <w:t>Article 12 -</w:t>
        </w:r>
        <w:r w:rsidR="00E77D57" w:rsidRPr="00E35960">
          <w:rPr>
            <w:rStyle w:val="Lienhypertexte"/>
            <w:rFonts w:cs="Arial"/>
            <w:noProof/>
          </w:rPr>
          <w:t xml:space="preserve"> MONTAGE - INSTALLATION DES FOURNITURES</w:t>
        </w:r>
        <w:r w:rsidR="00E77D57">
          <w:rPr>
            <w:noProof/>
            <w:webHidden/>
          </w:rPr>
          <w:tab/>
        </w:r>
        <w:r w:rsidR="00E77D57">
          <w:rPr>
            <w:noProof/>
            <w:webHidden/>
          </w:rPr>
          <w:fldChar w:fldCharType="begin"/>
        </w:r>
        <w:r w:rsidR="00E77D57">
          <w:rPr>
            <w:noProof/>
            <w:webHidden/>
          </w:rPr>
          <w:instrText xml:space="preserve"> PAGEREF _Toc218849950 \h </w:instrText>
        </w:r>
        <w:r w:rsidR="00E77D57">
          <w:rPr>
            <w:noProof/>
            <w:webHidden/>
          </w:rPr>
        </w:r>
        <w:r w:rsidR="00E77D57">
          <w:rPr>
            <w:noProof/>
            <w:webHidden/>
          </w:rPr>
          <w:fldChar w:fldCharType="separate"/>
        </w:r>
        <w:r w:rsidR="00E77D57">
          <w:rPr>
            <w:noProof/>
            <w:webHidden/>
          </w:rPr>
          <w:t>10</w:t>
        </w:r>
        <w:r w:rsidR="00E77D57">
          <w:rPr>
            <w:noProof/>
            <w:webHidden/>
          </w:rPr>
          <w:fldChar w:fldCharType="end"/>
        </w:r>
      </w:hyperlink>
    </w:p>
    <w:p w14:paraId="711EE5CD" w14:textId="300CF2DB"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1" w:history="1">
        <w:r w:rsidR="00E77D57" w:rsidRPr="00E35960">
          <w:rPr>
            <w:rStyle w:val="Lienhypertexte"/>
            <w:rFonts w:ascii="Arial Gras" w:hAnsi="Arial Gras" w:cs="Arial"/>
            <w:noProof/>
          </w:rPr>
          <w:t>Article 13 -</w:t>
        </w:r>
        <w:r w:rsidR="00E77D57" w:rsidRPr="00E35960">
          <w:rPr>
            <w:rStyle w:val="Lienhypertexte"/>
            <w:rFonts w:cs="Arial"/>
            <w:noProof/>
          </w:rPr>
          <w:t xml:space="preserve"> RECEPTION DES TRAVAUX</w:t>
        </w:r>
        <w:r w:rsidR="00E77D57">
          <w:rPr>
            <w:noProof/>
            <w:webHidden/>
          </w:rPr>
          <w:tab/>
        </w:r>
        <w:r w:rsidR="00E77D57">
          <w:rPr>
            <w:noProof/>
            <w:webHidden/>
          </w:rPr>
          <w:fldChar w:fldCharType="begin"/>
        </w:r>
        <w:r w:rsidR="00E77D57">
          <w:rPr>
            <w:noProof/>
            <w:webHidden/>
          </w:rPr>
          <w:instrText xml:space="preserve"> PAGEREF _Toc218849951 \h </w:instrText>
        </w:r>
        <w:r w:rsidR="00E77D57">
          <w:rPr>
            <w:noProof/>
            <w:webHidden/>
          </w:rPr>
        </w:r>
        <w:r w:rsidR="00E77D57">
          <w:rPr>
            <w:noProof/>
            <w:webHidden/>
          </w:rPr>
          <w:fldChar w:fldCharType="separate"/>
        </w:r>
        <w:r w:rsidR="00E77D57">
          <w:rPr>
            <w:noProof/>
            <w:webHidden/>
          </w:rPr>
          <w:t>10</w:t>
        </w:r>
        <w:r w:rsidR="00E77D57">
          <w:rPr>
            <w:noProof/>
            <w:webHidden/>
          </w:rPr>
          <w:fldChar w:fldCharType="end"/>
        </w:r>
      </w:hyperlink>
    </w:p>
    <w:p w14:paraId="4962ECF9" w14:textId="3D1C101D"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2" w:history="1">
        <w:r w:rsidR="00E77D57" w:rsidRPr="00E35960">
          <w:rPr>
            <w:rStyle w:val="Lienhypertexte"/>
            <w:rFonts w:ascii="Arial Gras" w:hAnsi="Arial Gras" w:cs="Arial"/>
            <w:noProof/>
          </w:rPr>
          <w:t>Article 14 -</w:t>
        </w:r>
        <w:r w:rsidR="00E77D57" w:rsidRPr="00E35960">
          <w:rPr>
            <w:rStyle w:val="Lienhypertexte"/>
            <w:rFonts w:cs="Arial"/>
            <w:noProof/>
          </w:rPr>
          <w:t xml:space="preserve"> GARANTIES</w:t>
        </w:r>
        <w:r w:rsidR="00E77D57">
          <w:rPr>
            <w:noProof/>
            <w:webHidden/>
          </w:rPr>
          <w:tab/>
        </w:r>
        <w:r w:rsidR="00E77D57">
          <w:rPr>
            <w:noProof/>
            <w:webHidden/>
          </w:rPr>
          <w:fldChar w:fldCharType="begin"/>
        </w:r>
        <w:r w:rsidR="00E77D57">
          <w:rPr>
            <w:noProof/>
            <w:webHidden/>
          </w:rPr>
          <w:instrText xml:space="preserve"> PAGEREF _Toc218849952 \h </w:instrText>
        </w:r>
        <w:r w:rsidR="00E77D57">
          <w:rPr>
            <w:noProof/>
            <w:webHidden/>
          </w:rPr>
        </w:r>
        <w:r w:rsidR="00E77D57">
          <w:rPr>
            <w:noProof/>
            <w:webHidden/>
          </w:rPr>
          <w:fldChar w:fldCharType="separate"/>
        </w:r>
        <w:r w:rsidR="00E77D57">
          <w:rPr>
            <w:noProof/>
            <w:webHidden/>
          </w:rPr>
          <w:t>10</w:t>
        </w:r>
        <w:r w:rsidR="00E77D57">
          <w:rPr>
            <w:noProof/>
            <w:webHidden/>
          </w:rPr>
          <w:fldChar w:fldCharType="end"/>
        </w:r>
      </w:hyperlink>
    </w:p>
    <w:p w14:paraId="7329DDE7" w14:textId="28652850"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3" w:history="1">
        <w:r w:rsidR="00E77D57" w:rsidRPr="00E35960">
          <w:rPr>
            <w:rStyle w:val="Lienhypertexte"/>
            <w:rFonts w:ascii="Arial Gras" w:hAnsi="Arial Gras" w:cs="Arial"/>
            <w:noProof/>
          </w:rPr>
          <w:t>Article 15 -</w:t>
        </w:r>
        <w:r w:rsidR="00E77D57" w:rsidRPr="00E35960">
          <w:rPr>
            <w:rStyle w:val="Lienhypertexte"/>
            <w:rFonts w:cs="Arial"/>
            <w:noProof/>
          </w:rPr>
          <w:t xml:space="preserve"> ASSURANCES</w:t>
        </w:r>
        <w:r w:rsidR="00E77D57">
          <w:rPr>
            <w:noProof/>
            <w:webHidden/>
          </w:rPr>
          <w:tab/>
        </w:r>
        <w:r w:rsidR="00E77D57">
          <w:rPr>
            <w:noProof/>
            <w:webHidden/>
          </w:rPr>
          <w:fldChar w:fldCharType="begin"/>
        </w:r>
        <w:r w:rsidR="00E77D57">
          <w:rPr>
            <w:noProof/>
            <w:webHidden/>
          </w:rPr>
          <w:instrText xml:space="preserve"> PAGEREF _Toc218849953 \h </w:instrText>
        </w:r>
        <w:r w:rsidR="00E77D57">
          <w:rPr>
            <w:noProof/>
            <w:webHidden/>
          </w:rPr>
        </w:r>
        <w:r w:rsidR="00E77D57">
          <w:rPr>
            <w:noProof/>
            <w:webHidden/>
          </w:rPr>
          <w:fldChar w:fldCharType="separate"/>
        </w:r>
        <w:r w:rsidR="00E77D57">
          <w:rPr>
            <w:noProof/>
            <w:webHidden/>
          </w:rPr>
          <w:t>11</w:t>
        </w:r>
        <w:r w:rsidR="00E77D57">
          <w:rPr>
            <w:noProof/>
            <w:webHidden/>
          </w:rPr>
          <w:fldChar w:fldCharType="end"/>
        </w:r>
      </w:hyperlink>
    </w:p>
    <w:p w14:paraId="2832D1C4" w14:textId="3D8A9CE2"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4" w:history="1">
        <w:r w:rsidR="00E77D57" w:rsidRPr="00E35960">
          <w:rPr>
            <w:rStyle w:val="Lienhypertexte"/>
            <w:rFonts w:ascii="Arial Gras" w:hAnsi="Arial Gras" w:cs="Arial"/>
            <w:noProof/>
          </w:rPr>
          <w:t>Article 16 -</w:t>
        </w:r>
        <w:r w:rsidR="00E77D57" w:rsidRPr="00E35960">
          <w:rPr>
            <w:rStyle w:val="Lienhypertexte"/>
            <w:rFonts w:cs="Arial"/>
            <w:noProof/>
          </w:rPr>
          <w:t xml:space="preserve"> DELAI OU PLANNING GENERAL DE REALISATION</w:t>
        </w:r>
        <w:r w:rsidR="00E77D57">
          <w:rPr>
            <w:noProof/>
            <w:webHidden/>
          </w:rPr>
          <w:tab/>
        </w:r>
        <w:r w:rsidR="00E77D57">
          <w:rPr>
            <w:noProof/>
            <w:webHidden/>
          </w:rPr>
          <w:fldChar w:fldCharType="begin"/>
        </w:r>
        <w:r w:rsidR="00E77D57">
          <w:rPr>
            <w:noProof/>
            <w:webHidden/>
          </w:rPr>
          <w:instrText xml:space="preserve"> PAGEREF _Toc218849954 \h </w:instrText>
        </w:r>
        <w:r w:rsidR="00E77D57">
          <w:rPr>
            <w:noProof/>
            <w:webHidden/>
          </w:rPr>
        </w:r>
        <w:r w:rsidR="00E77D57">
          <w:rPr>
            <w:noProof/>
            <w:webHidden/>
          </w:rPr>
          <w:fldChar w:fldCharType="separate"/>
        </w:r>
        <w:r w:rsidR="00E77D57">
          <w:rPr>
            <w:noProof/>
            <w:webHidden/>
          </w:rPr>
          <w:t>11</w:t>
        </w:r>
        <w:r w:rsidR="00E77D57">
          <w:rPr>
            <w:noProof/>
            <w:webHidden/>
          </w:rPr>
          <w:fldChar w:fldCharType="end"/>
        </w:r>
      </w:hyperlink>
    </w:p>
    <w:p w14:paraId="40A626F1" w14:textId="062302DF"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5" w:history="1">
        <w:r w:rsidR="00E77D57" w:rsidRPr="00E35960">
          <w:rPr>
            <w:rStyle w:val="Lienhypertexte"/>
            <w:rFonts w:ascii="Arial Gras" w:hAnsi="Arial Gras" w:cs="Arial"/>
            <w:noProof/>
          </w:rPr>
          <w:t>Article 17 -</w:t>
        </w:r>
        <w:r w:rsidR="00E77D57" w:rsidRPr="00E35960">
          <w:rPr>
            <w:rStyle w:val="Lienhypertexte"/>
            <w:noProof/>
          </w:rPr>
          <w:t xml:space="preserve"> MONTANT</w:t>
        </w:r>
        <w:r w:rsidR="00E77D57">
          <w:rPr>
            <w:noProof/>
            <w:webHidden/>
          </w:rPr>
          <w:tab/>
        </w:r>
        <w:r w:rsidR="00E77D57">
          <w:rPr>
            <w:noProof/>
            <w:webHidden/>
          </w:rPr>
          <w:fldChar w:fldCharType="begin"/>
        </w:r>
        <w:r w:rsidR="00E77D57">
          <w:rPr>
            <w:noProof/>
            <w:webHidden/>
          </w:rPr>
          <w:instrText xml:space="preserve"> PAGEREF _Toc218849955 \h </w:instrText>
        </w:r>
        <w:r w:rsidR="00E77D57">
          <w:rPr>
            <w:noProof/>
            <w:webHidden/>
          </w:rPr>
        </w:r>
        <w:r w:rsidR="00E77D57">
          <w:rPr>
            <w:noProof/>
            <w:webHidden/>
          </w:rPr>
          <w:fldChar w:fldCharType="separate"/>
        </w:r>
        <w:r w:rsidR="00E77D57">
          <w:rPr>
            <w:noProof/>
            <w:webHidden/>
          </w:rPr>
          <w:t>11</w:t>
        </w:r>
        <w:r w:rsidR="00E77D57">
          <w:rPr>
            <w:noProof/>
            <w:webHidden/>
          </w:rPr>
          <w:fldChar w:fldCharType="end"/>
        </w:r>
      </w:hyperlink>
    </w:p>
    <w:p w14:paraId="4130C41E" w14:textId="1B7B3FA1"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6" w:history="1">
        <w:r w:rsidR="00E77D57" w:rsidRPr="00E35960">
          <w:rPr>
            <w:rStyle w:val="Lienhypertexte"/>
            <w:rFonts w:ascii="Arial Gras" w:hAnsi="Arial Gras" w:cs="Arial"/>
            <w:noProof/>
          </w:rPr>
          <w:t>Article 18 -</w:t>
        </w:r>
        <w:r w:rsidR="00E77D57" w:rsidRPr="00E35960">
          <w:rPr>
            <w:rStyle w:val="Lienhypertexte"/>
            <w:noProof/>
          </w:rPr>
          <w:t xml:space="preserve"> REVISION DES PRIX</w:t>
        </w:r>
        <w:r w:rsidR="00E77D57">
          <w:rPr>
            <w:noProof/>
            <w:webHidden/>
          </w:rPr>
          <w:tab/>
        </w:r>
        <w:r w:rsidR="00E77D57">
          <w:rPr>
            <w:noProof/>
            <w:webHidden/>
          </w:rPr>
          <w:fldChar w:fldCharType="begin"/>
        </w:r>
        <w:r w:rsidR="00E77D57">
          <w:rPr>
            <w:noProof/>
            <w:webHidden/>
          </w:rPr>
          <w:instrText xml:space="preserve"> PAGEREF _Toc218849956 \h </w:instrText>
        </w:r>
        <w:r w:rsidR="00E77D57">
          <w:rPr>
            <w:noProof/>
            <w:webHidden/>
          </w:rPr>
        </w:r>
        <w:r w:rsidR="00E77D57">
          <w:rPr>
            <w:noProof/>
            <w:webHidden/>
          </w:rPr>
          <w:fldChar w:fldCharType="separate"/>
        </w:r>
        <w:r w:rsidR="00E77D57">
          <w:rPr>
            <w:noProof/>
            <w:webHidden/>
          </w:rPr>
          <w:t>11</w:t>
        </w:r>
        <w:r w:rsidR="00E77D57">
          <w:rPr>
            <w:noProof/>
            <w:webHidden/>
          </w:rPr>
          <w:fldChar w:fldCharType="end"/>
        </w:r>
      </w:hyperlink>
    </w:p>
    <w:p w14:paraId="06E08134" w14:textId="733D51CA"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7" w:history="1">
        <w:r w:rsidR="00E77D57" w:rsidRPr="00E35960">
          <w:rPr>
            <w:rStyle w:val="Lienhypertexte"/>
            <w:rFonts w:ascii="Arial Gras" w:hAnsi="Arial Gras"/>
            <w:noProof/>
          </w:rPr>
          <w:t>Article 19 -</w:t>
        </w:r>
        <w:r w:rsidR="00E77D57" w:rsidRPr="00E35960">
          <w:rPr>
            <w:rStyle w:val="Lienhypertexte"/>
            <w:noProof/>
          </w:rPr>
          <w:t xml:space="preserve"> PENALITES</w:t>
        </w:r>
        <w:r w:rsidR="00E77D57">
          <w:rPr>
            <w:noProof/>
            <w:webHidden/>
          </w:rPr>
          <w:tab/>
        </w:r>
        <w:r w:rsidR="00E77D57">
          <w:rPr>
            <w:noProof/>
            <w:webHidden/>
          </w:rPr>
          <w:fldChar w:fldCharType="begin"/>
        </w:r>
        <w:r w:rsidR="00E77D57">
          <w:rPr>
            <w:noProof/>
            <w:webHidden/>
          </w:rPr>
          <w:instrText xml:space="preserve"> PAGEREF _Toc218849957 \h </w:instrText>
        </w:r>
        <w:r w:rsidR="00E77D57">
          <w:rPr>
            <w:noProof/>
            <w:webHidden/>
          </w:rPr>
        </w:r>
        <w:r w:rsidR="00E77D57">
          <w:rPr>
            <w:noProof/>
            <w:webHidden/>
          </w:rPr>
          <w:fldChar w:fldCharType="separate"/>
        </w:r>
        <w:r w:rsidR="00E77D57">
          <w:rPr>
            <w:noProof/>
            <w:webHidden/>
          </w:rPr>
          <w:t>12</w:t>
        </w:r>
        <w:r w:rsidR="00E77D57">
          <w:rPr>
            <w:noProof/>
            <w:webHidden/>
          </w:rPr>
          <w:fldChar w:fldCharType="end"/>
        </w:r>
      </w:hyperlink>
    </w:p>
    <w:p w14:paraId="6DC9543F" w14:textId="4C76DC7C"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8" w:history="1">
        <w:r w:rsidR="00E77D57" w:rsidRPr="00E35960">
          <w:rPr>
            <w:rStyle w:val="Lienhypertexte"/>
            <w:rFonts w:ascii="Arial Gras" w:hAnsi="Arial Gras" w:cs="Arial"/>
            <w:noProof/>
          </w:rPr>
          <w:t>Article 20 -</w:t>
        </w:r>
        <w:r w:rsidR="00E77D57" w:rsidRPr="00E35960">
          <w:rPr>
            <w:rStyle w:val="Lienhypertexte"/>
            <w:noProof/>
          </w:rPr>
          <w:t xml:space="preserve"> – CONDITIONS DE FACTURATION</w:t>
        </w:r>
        <w:r w:rsidR="00E77D57">
          <w:rPr>
            <w:noProof/>
            <w:webHidden/>
          </w:rPr>
          <w:tab/>
        </w:r>
        <w:r w:rsidR="00E77D57">
          <w:rPr>
            <w:noProof/>
            <w:webHidden/>
          </w:rPr>
          <w:fldChar w:fldCharType="begin"/>
        </w:r>
        <w:r w:rsidR="00E77D57">
          <w:rPr>
            <w:noProof/>
            <w:webHidden/>
          </w:rPr>
          <w:instrText xml:space="preserve"> PAGEREF _Toc218849958 \h </w:instrText>
        </w:r>
        <w:r w:rsidR="00E77D57">
          <w:rPr>
            <w:noProof/>
            <w:webHidden/>
          </w:rPr>
        </w:r>
        <w:r w:rsidR="00E77D57">
          <w:rPr>
            <w:noProof/>
            <w:webHidden/>
          </w:rPr>
          <w:fldChar w:fldCharType="separate"/>
        </w:r>
        <w:r w:rsidR="00E77D57">
          <w:rPr>
            <w:noProof/>
            <w:webHidden/>
          </w:rPr>
          <w:t>13</w:t>
        </w:r>
        <w:r w:rsidR="00E77D57">
          <w:rPr>
            <w:noProof/>
            <w:webHidden/>
          </w:rPr>
          <w:fldChar w:fldCharType="end"/>
        </w:r>
      </w:hyperlink>
    </w:p>
    <w:p w14:paraId="5FB1E31B" w14:textId="1B334039"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59" w:history="1">
        <w:r w:rsidR="00E77D57" w:rsidRPr="00E35960">
          <w:rPr>
            <w:rStyle w:val="Lienhypertexte"/>
            <w:rFonts w:ascii="Arial Gras" w:hAnsi="Arial Gras"/>
            <w:noProof/>
          </w:rPr>
          <w:t>Article 21 -</w:t>
        </w:r>
        <w:r w:rsidR="00E77D57" w:rsidRPr="00E35960">
          <w:rPr>
            <w:rStyle w:val="Lienhypertexte"/>
            <w:noProof/>
          </w:rPr>
          <w:t xml:space="preserve"> FACTURES - REGLEMENTS</w:t>
        </w:r>
        <w:r w:rsidR="00E77D57">
          <w:rPr>
            <w:noProof/>
            <w:webHidden/>
          </w:rPr>
          <w:tab/>
        </w:r>
        <w:r w:rsidR="00E77D57">
          <w:rPr>
            <w:noProof/>
            <w:webHidden/>
          </w:rPr>
          <w:fldChar w:fldCharType="begin"/>
        </w:r>
        <w:r w:rsidR="00E77D57">
          <w:rPr>
            <w:noProof/>
            <w:webHidden/>
          </w:rPr>
          <w:instrText xml:space="preserve"> PAGEREF _Toc218849959 \h </w:instrText>
        </w:r>
        <w:r w:rsidR="00E77D57">
          <w:rPr>
            <w:noProof/>
            <w:webHidden/>
          </w:rPr>
        </w:r>
        <w:r w:rsidR="00E77D57">
          <w:rPr>
            <w:noProof/>
            <w:webHidden/>
          </w:rPr>
          <w:fldChar w:fldCharType="separate"/>
        </w:r>
        <w:r w:rsidR="00E77D57">
          <w:rPr>
            <w:noProof/>
            <w:webHidden/>
          </w:rPr>
          <w:t>13</w:t>
        </w:r>
        <w:r w:rsidR="00E77D57">
          <w:rPr>
            <w:noProof/>
            <w:webHidden/>
          </w:rPr>
          <w:fldChar w:fldCharType="end"/>
        </w:r>
      </w:hyperlink>
    </w:p>
    <w:p w14:paraId="46626424" w14:textId="1F4AD672"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60" w:history="1">
        <w:r w:rsidR="00E77D57" w:rsidRPr="00E35960">
          <w:rPr>
            <w:rStyle w:val="Lienhypertexte"/>
            <w:rFonts w:ascii="Arial Gras" w:hAnsi="Arial Gras" w:cs="Arial"/>
            <w:noProof/>
          </w:rPr>
          <w:t>Article 22 -</w:t>
        </w:r>
        <w:r w:rsidR="00E77D57" w:rsidRPr="00E35960">
          <w:rPr>
            <w:rStyle w:val="Lienhypertexte"/>
            <w:noProof/>
          </w:rPr>
          <w:t xml:space="preserve"> REGIME FISCAL</w:t>
        </w:r>
        <w:r w:rsidR="00E77D57">
          <w:rPr>
            <w:noProof/>
            <w:webHidden/>
          </w:rPr>
          <w:tab/>
        </w:r>
        <w:r w:rsidR="00E77D57">
          <w:rPr>
            <w:noProof/>
            <w:webHidden/>
          </w:rPr>
          <w:fldChar w:fldCharType="begin"/>
        </w:r>
        <w:r w:rsidR="00E77D57">
          <w:rPr>
            <w:noProof/>
            <w:webHidden/>
          </w:rPr>
          <w:instrText xml:space="preserve"> PAGEREF _Toc218849960 \h </w:instrText>
        </w:r>
        <w:r w:rsidR="00E77D57">
          <w:rPr>
            <w:noProof/>
            <w:webHidden/>
          </w:rPr>
        </w:r>
        <w:r w:rsidR="00E77D57">
          <w:rPr>
            <w:noProof/>
            <w:webHidden/>
          </w:rPr>
          <w:fldChar w:fldCharType="separate"/>
        </w:r>
        <w:r w:rsidR="00E77D57">
          <w:rPr>
            <w:noProof/>
            <w:webHidden/>
          </w:rPr>
          <w:t>14</w:t>
        </w:r>
        <w:r w:rsidR="00E77D57">
          <w:rPr>
            <w:noProof/>
            <w:webHidden/>
          </w:rPr>
          <w:fldChar w:fldCharType="end"/>
        </w:r>
      </w:hyperlink>
    </w:p>
    <w:p w14:paraId="47A8910B" w14:textId="50F3F2BE"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61" w:history="1">
        <w:r w:rsidR="00E77D57" w:rsidRPr="00E35960">
          <w:rPr>
            <w:rStyle w:val="Lienhypertexte"/>
            <w:rFonts w:ascii="Arial Gras" w:hAnsi="Arial Gras"/>
            <w:noProof/>
          </w:rPr>
          <w:t>Article 23 -</w:t>
        </w:r>
        <w:r w:rsidR="00E77D57" w:rsidRPr="00E35960">
          <w:rPr>
            <w:rStyle w:val="Lienhypertexte"/>
            <w:noProof/>
          </w:rPr>
          <w:t xml:space="preserve"> JURIDICTION COMPETENTE</w:t>
        </w:r>
        <w:r w:rsidR="00E77D57">
          <w:rPr>
            <w:noProof/>
            <w:webHidden/>
          </w:rPr>
          <w:tab/>
        </w:r>
        <w:r w:rsidR="00E77D57">
          <w:rPr>
            <w:noProof/>
            <w:webHidden/>
          </w:rPr>
          <w:fldChar w:fldCharType="begin"/>
        </w:r>
        <w:r w:rsidR="00E77D57">
          <w:rPr>
            <w:noProof/>
            <w:webHidden/>
          </w:rPr>
          <w:instrText xml:space="preserve"> PAGEREF _Toc218849961 \h </w:instrText>
        </w:r>
        <w:r w:rsidR="00E77D57">
          <w:rPr>
            <w:noProof/>
            <w:webHidden/>
          </w:rPr>
        </w:r>
        <w:r w:rsidR="00E77D57">
          <w:rPr>
            <w:noProof/>
            <w:webHidden/>
          </w:rPr>
          <w:fldChar w:fldCharType="separate"/>
        </w:r>
        <w:r w:rsidR="00E77D57">
          <w:rPr>
            <w:noProof/>
            <w:webHidden/>
          </w:rPr>
          <w:t>14</w:t>
        </w:r>
        <w:r w:rsidR="00E77D57">
          <w:rPr>
            <w:noProof/>
            <w:webHidden/>
          </w:rPr>
          <w:fldChar w:fldCharType="end"/>
        </w:r>
      </w:hyperlink>
    </w:p>
    <w:p w14:paraId="28D13647" w14:textId="171D6541" w:rsidR="00E77D57" w:rsidRDefault="00F71F5B">
      <w:pPr>
        <w:pStyle w:val="TM1"/>
        <w:tabs>
          <w:tab w:val="right" w:leader="dot" w:pos="8495"/>
        </w:tabs>
        <w:rPr>
          <w:rFonts w:asciiTheme="minorHAnsi" w:eastAsiaTheme="minorEastAsia" w:hAnsiTheme="minorHAnsi" w:cstheme="minorBidi"/>
          <w:b w:val="0"/>
          <w:bCs w:val="0"/>
          <w:caps w:val="0"/>
          <w:noProof/>
          <w:sz w:val="22"/>
          <w:szCs w:val="22"/>
        </w:rPr>
      </w:pPr>
      <w:hyperlink w:anchor="_Toc218849962" w:history="1">
        <w:r w:rsidR="00E77D57" w:rsidRPr="00E35960">
          <w:rPr>
            <w:rStyle w:val="Lienhypertexte"/>
            <w:rFonts w:ascii="Arial Gras" w:hAnsi="Arial Gras" w:cs="Arial"/>
            <w:noProof/>
          </w:rPr>
          <w:t>Article 24 -</w:t>
        </w:r>
        <w:r w:rsidR="00E77D57" w:rsidRPr="00E35960">
          <w:rPr>
            <w:rStyle w:val="Lienhypertexte"/>
            <w:rFonts w:cs="Arial"/>
            <w:noProof/>
          </w:rPr>
          <w:t xml:space="preserve"> CONCLUSION DU MARCHE</w:t>
        </w:r>
        <w:r w:rsidR="00E77D57">
          <w:rPr>
            <w:noProof/>
            <w:webHidden/>
          </w:rPr>
          <w:tab/>
        </w:r>
        <w:r w:rsidR="00E77D57">
          <w:rPr>
            <w:noProof/>
            <w:webHidden/>
          </w:rPr>
          <w:fldChar w:fldCharType="begin"/>
        </w:r>
        <w:r w:rsidR="00E77D57">
          <w:rPr>
            <w:noProof/>
            <w:webHidden/>
          </w:rPr>
          <w:instrText xml:space="preserve"> PAGEREF _Toc218849962 \h </w:instrText>
        </w:r>
        <w:r w:rsidR="00E77D57">
          <w:rPr>
            <w:noProof/>
            <w:webHidden/>
          </w:rPr>
        </w:r>
        <w:r w:rsidR="00E77D57">
          <w:rPr>
            <w:noProof/>
            <w:webHidden/>
          </w:rPr>
          <w:fldChar w:fldCharType="separate"/>
        </w:r>
        <w:r w:rsidR="00E77D57">
          <w:rPr>
            <w:noProof/>
            <w:webHidden/>
          </w:rPr>
          <w:t>14</w:t>
        </w:r>
        <w:r w:rsidR="00E77D57">
          <w:rPr>
            <w:noProof/>
            <w:webHidden/>
          </w:rPr>
          <w:fldChar w:fldCharType="end"/>
        </w:r>
      </w:hyperlink>
    </w:p>
    <w:p w14:paraId="751BA124" w14:textId="7D1C0F1E"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84141F">
      <w:pPr>
        <w:pStyle w:val="Titre1"/>
        <w:numPr>
          <w:ilvl w:val="0"/>
          <w:numId w:val="5"/>
        </w:numPr>
      </w:pPr>
      <w:r>
        <w:lastRenderedPageBreak/>
        <w:t xml:space="preserve"> </w:t>
      </w:r>
      <w:bookmarkStart w:id="9" w:name="_Toc218849939"/>
      <w:r>
        <w:t>OBJET</w:t>
      </w:r>
      <w:bookmarkEnd w:id="9"/>
    </w:p>
    <w:bookmarkEnd w:id="6"/>
    <w:bookmarkEnd w:id="7"/>
    <w:bookmarkEnd w:id="8"/>
    <w:p w14:paraId="7ADFF74E" w14:textId="7C948BFC" w:rsidR="00585F4D" w:rsidRPr="00167ABE" w:rsidRDefault="00585F4D" w:rsidP="00585F4D">
      <w:pPr>
        <w:jc w:val="both"/>
      </w:pPr>
      <w:r w:rsidRPr="00016CB0">
        <w:t xml:space="preserve">Le présent </w:t>
      </w:r>
      <w:r>
        <w:t xml:space="preserve">accord-cadre mono-attributaire </w:t>
      </w:r>
      <w:r w:rsidRPr="00167ABE">
        <w:t xml:space="preserve">a pour objet de fixer les conditions selon lesquelles le </w:t>
      </w:r>
      <w:r w:rsidRPr="00167ABE">
        <w:rPr>
          <w:bCs/>
        </w:rPr>
        <w:t>CEA</w:t>
      </w:r>
      <w:r w:rsidRPr="00167ABE">
        <w:t xml:space="preserve"> confie au Titulaire, qui accepte, </w:t>
      </w:r>
      <w:r w:rsidRPr="00167ABE">
        <w:rPr>
          <w:b/>
        </w:rPr>
        <w:t xml:space="preserve">la réalisation des travaux de </w:t>
      </w:r>
      <w:r>
        <w:rPr>
          <w:b/>
        </w:rPr>
        <w:t>courant fort et courant faible</w:t>
      </w:r>
      <w:r w:rsidRPr="00167ABE">
        <w:rPr>
          <w:b/>
        </w:rPr>
        <w:t xml:space="preserve"> </w:t>
      </w:r>
      <w:r w:rsidRPr="00167ABE">
        <w:rPr>
          <w:rFonts w:cs="Arial"/>
          <w:b/>
          <w:szCs w:val="22"/>
        </w:rPr>
        <w:t xml:space="preserve">dans le cadre des opérations de </w:t>
      </w:r>
      <w:r>
        <w:rPr>
          <w:rFonts w:cs="Arial"/>
          <w:b/>
          <w:szCs w:val="22"/>
        </w:rPr>
        <w:t>maintenance et de petits travaux associés</w:t>
      </w:r>
      <w:r w:rsidRPr="00167ABE">
        <w:rPr>
          <w:rFonts w:cs="Arial"/>
          <w:b/>
          <w:szCs w:val="22"/>
        </w:rPr>
        <w:t xml:space="preserve"> des bâtiments</w:t>
      </w:r>
      <w:r w:rsidRPr="00167ABE">
        <w:rPr>
          <w:rFonts w:cs="Arial"/>
          <w:szCs w:val="22"/>
        </w:rPr>
        <w:t xml:space="preserve"> du CEA/Grenoble.</w:t>
      </w:r>
    </w:p>
    <w:p w14:paraId="3456734D" w14:textId="7D1F6CA9" w:rsidR="000D28B7" w:rsidRDefault="000D28B7" w:rsidP="00585F4D">
      <w:pPr>
        <w:jc w:val="both"/>
        <w:rPr>
          <w:rFonts w:cs="Arial"/>
          <w:szCs w:val="22"/>
        </w:rPr>
      </w:pPr>
    </w:p>
    <w:p w14:paraId="0B091215" w14:textId="77777777" w:rsidR="00585F4D" w:rsidRPr="00167ABE" w:rsidRDefault="00585F4D" w:rsidP="00585F4D">
      <w:pPr>
        <w:jc w:val="both"/>
      </w:pPr>
      <w:r w:rsidRPr="00167ABE">
        <w:rPr>
          <w:rFonts w:cs="Arial"/>
          <w:szCs w:val="22"/>
        </w:rPr>
        <w:t xml:space="preserve">Ces travaux sont réalisés pour le compte des unités du site </w:t>
      </w:r>
      <w:r w:rsidRPr="00167ABE">
        <w:t>du CEA/Grenoble.</w:t>
      </w:r>
    </w:p>
    <w:p w14:paraId="76075D2F" w14:textId="77777777" w:rsidR="00585F4D" w:rsidRPr="00167ABE" w:rsidRDefault="00585F4D" w:rsidP="00585F4D">
      <w:pPr>
        <w:jc w:val="both"/>
      </w:pPr>
    </w:p>
    <w:p w14:paraId="17ED2857" w14:textId="17749C5A" w:rsidR="001A3C6B" w:rsidRDefault="00585F4D" w:rsidP="001A3C6B">
      <w:pPr>
        <w:jc w:val="both"/>
        <w:rPr>
          <w:rFonts w:cs="Arial"/>
          <w:szCs w:val="22"/>
        </w:rPr>
      </w:pPr>
      <w:r w:rsidRPr="00167ABE">
        <w:rPr>
          <w:rFonts w:cs="Arial"/>
          <w:szCs w:val="22"/>
        </w:rPr>
        <w:t xml:space="preserve">Le présent accord-cadre s’exécutera sur la base de </w:t>
      </w:r>
      <w:r>
        <w:rPr>
          <w:rFonts w:cs="Arial"/>
          <w:szCs w:val="22"/>
        </w:rPr>
        <w:t>marchés</w:t>
      </w:r>
      <w:r w:rsidRPr="00167ABE">
        <w:rPr>
          <w:rFonts w:cs="Arial"/>
          <w:szCs w:val="22"/>
        </w:rPr>
        <w:t xml:space="preserve"> subséquents, dans les condit</w:t>
      </w:r>
      <w:r>
        <w:rPr>
          <w:rFonts w:cs="Arial"/>
          <w:szCs w:val="22"/>
        </w:rPr>
        <w:t xml:space="preserve">ions prévues </w:t>
      </w:r>
      <w:r w:rsidR="003A0823">
        <w:rPr>
          <w:rFonts w:cs="Arial"/>
          <w:szCs w:val="22"/>
        </w:rPr>
        <w:t>à l’</w:t>
      </w:r>
      <w:r>
        <w:rPr>
          <w:rFonts w:cs="Arial"/>
          <w:szCs w:val="22"/>
        </w:rPr>
        <w:t xml:space="preserve">article 7 </w:t>
      </w:r>
      <w:r w:rsidRPr="00167ABE">
        <w:rPr>
          <w:rFonts w:cs="Arial"/>
          <w:szCs w:val="22"/>
        </w:rPr>
        <w:t>du présent accord.</w:t>
      </w:r>
      <w:r w:rsidR="001A3C6B">
        <w:rPr>
          <w:rFonts w:cs="Arial"/>
          <w:szCs w:val="22"/>
        </w:rPr>
        <w:t xml:space="preserve"> Il </w:t>
      </w:r>
      <w:r w:rsidR="001A3C6B" w:rsidRPr="00BF4390">
        <w:rPr>
          <w:rFonts w:cs="Arial"/>
          <w:szCs w:val="22"/>
        </w:rPr>
        <w:t xml:space="preserve">est conclu sans engagement </w:t>
      </w:r>
      <w:r w:rsidR="001A3C6B">
        <w:rPr>
          <w:rFonts w:cs="Arial"/>
          <w:szCs w:val="22"/>
        </w:rPr>
        <w:t>minimum autant en matière d’engagement financier qu’en matière de</w:t>
      </w:r>
      <w:r w:rsidR="001A3C6B" w:rsidRPr="00BF4390">
        <w:rPr>
          <w:rFonts w:cs="Arial"/>
          <w:szCs w:val="22"/>
        </w:rPr>
        <w:t xml:space="preserve"> volume de prestation.</w:t>
      </w:r>
      <w:r w:rsidR="001A3C6B">
        <w:rPr>
          <w:rFonts w:cs="Arial"/>
          <w:szCs w:val="22"/>
        </w:rPr>
        <w:t xml:space="preserve"> </w:t>
      </w:r>
    </w:p>
    <w:p w14:paraId="396CCF13" w14:textId="77777777" w:rsidR="001A3C6B" w:rsidRPr="00167ABE" w:rsidRDefault="001A3C6B" w:rsidP="00585F4D">
      <w:pPr>
        <w:jc w:val="both"/>
        <w:rPr>
          <w:rFonts w:cs="Arial"/>
          <w:szCs w:val="22"/>
        </w:rPr>
      </w:pPr>
    </w:p>
    <w:p w14:paraId="587662FA" w14:textId="72AD9543" w:rsidR="00585F4D" w:rsidRDefault="00585F4D" w:rsidP="00585F4D">
      <w:pPr>
        <w:jc w:val="both"/>
        <w:rPr>
          <w:rFonts w:cs="Arial"/>
          <w:szCs w:val="22"/>
        </w:rPr>
      </w:pPr>
      <w:r w:rsidRPr="00167ABE">
        <w:rPr>
          <w:rFonts w:cs="Arial"/>
          <w:szCs w:val="22"/>
        </w:rPr>
        <w:t>Les travaux réalisés sur la base</w:t>
      </w:r>
      <w:r>
        <w:rPr>
          <w:rFonts w:cs="Arial"/>
          <w:szCs w:val="22"/>
        </w:rPr>
        <w:t xml:space="preserve"> des marchés subséquents sont </w:t>
      </w:r>
      <w:r w:rsidRPr="00E76E41">
        <w:rPr>
          <w:rFonts w:cs="Arial"/>
          <w:szCs w:val="22"/>
        </w:rPr>
        <w:t xml:space="preserve">plafonnés à </w:t>
      </w:r>
      <w:r>
        <w:rPr>
          <w:rFonts w:cs="Arial"/>
          <w:szCs w:val="22"/>
        </w:rPr>
        <w:t>40</w:t>
      </w:r>
      <w:r w:rsidRPr="00E76E41">
        <w:rPr>
          <w:rFonts w:cs="Arial"/>
          <w:szCs w:val="22"/>
        </w:rPr>
        <w:t xml:space="preserve"> 000 € HT par marché subséquent.</w:t>
      </w:r>
      <w:r>
        <w:rPr>
          <w:rFonts w:cs="Arial"/>
          <w:szCs w:val="22"/>
        </w:rPr>
        <w:t xml:space="preserve"> </w:t>
      </w: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84141F">
      <w:pPr>
        <w:pStyle w:val="Titre1"/>
        <w:numPr>
          <w:ilvl w:val="0"/>
          <w:numId w:val="5"/>
        </w:numPr>
      </w:pPr>
      <w:bookmarkStart w:id="10" w:name="_Toc206303908"/>
      <w:bookmarkStart w:id="11" w:name="_Ref222827535"/>
      <w:bookmarkStart w:id="12" w:name="_Toc206304548"/>
      <w:bookmarkStart w:id="13" w:name="_Toc206304559"/>
      <w:r>
        <w:t xml:space="preserve"> </w:t>
      </w:r>
      <w:bookmarkStart w:id="14" w:name="_Ref223435994"/>
      <w:bookmarkStart w:id="15" w:name="_Toc218849940"/>
      <w:r w:rsidRPr="001E5E9B">
        <w:t>DOCUMENTS CONTRACTUELS</w:t>
      </w:r>
      <w:bookmarkEnd w:id="10"/>
      <w:bookmarkEnd w:id="11"/>
      <w:bookmarkEnd w:id="12"/>
      <w:bookmarkEnd w:id="13"/>
      <w:bookmarkEnd w:id="14"/>
      <w:bookmarkEnd w:id="15"/>
    </w:p>
    <w:p w14:paraId="3AD28D81" w14:textId="77777777" w:rsidR="00411BC6" w:rsidRPr="00C60915" w:rsidRDefault="00411BC6" w:rsidP="0084141F">
      <w:pPr>
        <w:numPr>
          <w:ilvl w:val="1"/>
          <w:numId w:val="5"/>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747CBE1D" w:rsidR="00DF4648" w:rsidRDefault="00DF4648" w:rsidP="0084141F">
      <w:pPr>
        <w:numPr>
          <w:ilvl w:val="0"/>
          <w:numId w:val="4"/>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0B9A9232" w:rsidR="00DF4648" w:rsidRPr="00DF4648" w:rsidRDefault="00DF4648" w:rsidP="0084141F">
      <w:pPr>
        <w:numPr>
          <w:ilvl w:val="0"/>
          <w:numId w:val="4"/>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585F4D">
        <w:rPr>
          <w:rFonts w:cs="Arial"/>
          <w:szCs w:val="22"/>
        </w:rPr>
        <w:t>« B26-00113-ES DCE »</w:t>
      </w:r>
      <w:r w:rsidRPr="00DF4648">
        <w:rPr>
          <w:rFonts w:cs="Arial"/>
          <w:szCs w:val="22"/>
        </w:rPr>
        <w:t xml:space="preserve"> avec, faisant partie intégrante, les prescriptions techniques du marché et leurs annexes</w:t>
      </w:r>
      <w:r>
        <w:rPr>
          <w:rFonts w:cs="Arial"/>
          <w:szCs w:val="22"/>
        </w:rPr>
        <w:t> :</w:t>
      </w:r>
    </w:p>
    <w:p w14:paraId="7C17C664" w14:textId="77777777" w:rsidR="00E82651" w:rsidRPr="00981490" w:rsidRDefault="00E82651" w:rsidP="00E82651">
      <w:pPr>
        <w:numPr>
          <w:ilvl w:val="1"/>
          <w:numId w:val="4"/>
        </w:numPr>
        <w:tabs>
          <w:tab w:val="clear" w:pos="1440"/>
          <w:tab w:val="num" w:pos="709"/>
        </w:tabs>
        <w:spacing w:line="240" w:lineRule="atLeast"/>
        <w:ind w:left="709"/>
        <w:jc w:val="both"/>
        <w:rPr>
          <w:rFonts w:cs="Arial"/>
          <w:szCs w:val="22"/>
        </w:rPr>
      </w:pPr>
      <w:proofErr w:type="gramStart"/>
      <w:r w:rsidRPr="00981490">
        <w:rPr>
          <w:rFonts w:cs="Arial"/>
          <w:szCs w:val="22"/>
        </w:rPr>
        <w:t>le</w:t>
      </w:r>
      <w:proofErr w:type="gramEnd"/>
      <w:r w:rsidRPr="00981490">
        <w:rPr>
          <w:rFonts w:cs="Arial"/>
          <w:szCs w:val="22"/>
        </w:rPr>
        <w:t xml:space="preserve"> cahier des charges référencé « CDC ACCFOCFA LOT1 2026 » en date du 06/02/2026,</w:t>
      </w:r>
    </w:p>
    <w:p w14:paraId="61D95CAC" w14:textId="77777777" w:rsidR="0084141F" w:rsidRPr="001D29C0" w:rsidRDefault="0084141F" w:rsidP="0084141F">
      <w:pPr>
        <w:numPr>
          <w:ilvl w:val="1"/>
          <w:numId w:val="4"/>
        </w:numPr>
        <w:tabs>
          <w:tab w:val="clear" w:pos="1440"/>
          <w:tab w:val="num" w:pos="709"/>
        </w:tabs>
        <w:spacing w:line="240" w:lineRule="atLeast"/>
        <w:ind w:left="709"/>
        <w:jc w:val="both"/>
        <w:rPr>
          <w:rFonts w:cs="Arial"/>
          <w:szCs w:val="22"/>
        </w:rPr>
      </w:pPr>
      <w:proofErr w:type="gramStart"/>
      <w:r>
        <w:rPr>
          <w:rFonts w:cs="Arial"/>
          <w:szCs w:val="22"/>
        </w:rPr>
        <w:t>le</w:t>
      </w:r>
      <w:proofErr w:type="gramEnd"/>
      <w:r>
        <w:rPr>
          <w:rFonts w:cs="Arial"/>
          <w:szCs w:val="22"/>
        </w:rPr>
        <w:t xml:space="preserve"> Bordereau de Prix Unitaire</w:t>
      </w:r>
      <w:r w:rsidRPr="001D29C0">
        <w:rPr>
          <w:rFonts w:cs="Arial"/>
          <w:szCs w:val="22"/>
        </w:rPr>
        <w:t xml:space="preserve"> référencé </w:t>
      </w:r>
      <w:r>
        <w:rPr>
          <w:rFonts w:cs="Arial"/>
          <w:szCs w:val="22"/>
        </w:rPr>
        <w:t>« </w:t>
      </w:r>
      <w:r w:rsidRPr="00530461">
        <w:rPr>
          <w:rFonts w:cs="Arial"/>
          <w:szCs w:val="22"/>
        </w:rPr>
        <w:t>BPU CFO CFA - M1 - 2026 01 21</w:t>
      </w:r>
      <w:r>
        <w:rPr>
          <w:rFonts w:cs="Arial"/>
          <w:szCs w:val="22"/>
        </w:rPr>
        <w:t> »</w:t>
      </w:r>
      <w:r w:rsidRPr="001D29C0">
        <w:rPr>
          <w:rFonts w:cs="Arial"/>
          <w:szCs w:val="22"/>
        </w:rPr>
        <w:t xml:space="preserve"> en date du </w:t>
      </w:r>
      <w:r>
        <w:rPr>
          <w:rFonts w:cs="Arial"/>
          <w:szCs w:val="22"/>
        </w:rPr>
        <w:t>22/01/2026</w:t>
      </w:r>
      <w:r w:rsidRPr="001D29C0">
        <w:rPr>
          <w:rFonts w:cs="Arial"/>
          <w:szCs w:val="22"/>
        </w:rPr>
        <w:t>,</w:t>
      </w:r>
    </w:p>
    <w:p w14:paraId="1FED3640" w14:textId="77777777" w:rsidR="00A00720" w:rsidRDefault="00A00720" w:rsidP="0084141F">
      <w:pPr>
        <w:numPr>
          <w:ilvl w:val="0"/>
          <w:numId w:val="4"/>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84141F">
      <w:pPr>
        <w:numPr>
          <w:ilvl w:val="0"/>
          <w:numId w:val="4"/>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1D4BDE30" w:rsidR="00540215" w:rsidRPr="00540215" w:rsidRDefault="00540215" w:rsidP="0084141F">
      <w:pPr>
        <w:numPr>
          <w:ilvl w:val="0"/>
          <w:numId w:val="4"/>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  </w:t>
      </w:r>
    </w:p>
    <w:p w14:paraId="521AC76B" w14:textId="77777777" w:rsidR="00DF4648" w:rsidRDefault="00DF4648" w:rsidP="0084141F">
      <w:pPr>
        <w:numPr>
          <w:ilvl w:val="0"/>
          <w:numId w:val="4"/>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84141F">
      <w:pPr>
        <w:numPr>
          <w:ilvl w:val="0"/>
          <w:numId w:val="4"/>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l'offre du Titulaire référencée ___</w:t>
      </w:r>
      <w:r>
        <w:rPr>
          <w:rFonts w:cs="Arial"/>
          <w:szCs w:val="22"/>
        </w:rPr>
        <w:t>__</w:t>
      </w:r>
      <w:r w:rsidRPr="00DF4648">
        <w:rPr>
          <w:rFonts w:cs="Arial"/>
          <w:szCs w:val="22"/>
        </w:rPr>
        <w:t>___</w:t>
      </w:r>
      <w:r w:rsidR="00E17835">
        <w:rPr>
          <w:rFonts w:cs="Arial"/>
          <w:szCs w:val="22"/>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_</w:t>
      </w:r>
      <w:r>
        <w:rPr>
          <w:rFonts w:cs="Arial"/>
          <w:szCs w:val="22"/>
        </w:rPr>
        <w:t>__</w:t>
      </w:r>
      <w:r w:rsidRPr="00DF4648">
        <w:rPr>
          <w:rFonts w:cs="Arial"/>
          <w:szCs w:val="22"/>
        </w:rPr>
        <w:t>___</w:t>
      </w:r>
      <w:r w:rsidR="00E17835">
        <w:rPr>
          <w:rFonts w:cs="Arial"/>
          <w:szCs w:val="22"/>
        </w:rPr>
        <w:t>________________</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84141F">
      <w:pPr>
        <w:numPr>
          <w:ilvl w:val="1"/>
          <w:numId w:val="5"/>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5AB7B23E" w:rsidR="008C3128" w:rsidRPr="00585F4D" w:rsidRDefault="008C3128" w:rsidP="0084141F">
      <w:pPr>
        <w:numPr>
          <w:ilvl w:val="0"/>
          <w:numId w:val="6"/>
        </w:numPr>
        <w:spacing w:line="240" w:lineRule="atLeast"/>
        <w:jc w:val="both"/>
        <w:rPr>
          <w:rFonts w:cs="Arial"/>
          <w:bCs/>
          <w:szCs w:val="22"/>
        </w:rPr>
      </w:pPr>
      <w:bookmarkStart w:id="20" w:name="_Toc206303909"/>
      <w:bookmarkStart w:id="21" w:name="_Toc206304549"/>
      <w:bookmarkStart w:id="22" w:name="_Toc206304560"/>
      <w:bookmarkEnd w:id="16"/>
      <w:bookmarkEnd w:id="17"/>
      <w:bookmarkEnd w:id="18"/>
      <w:bookmarkEnd w:id="19"/>
      <w:r w:rsidRPr="00B77544">
        <w:rPr>
          <w:rFonts w:cs="Arial"/>
          <w:szCs w:val="22"/>
        </w:rPr>
        <w:t>Annexe n°</w:t>
      </w:r>
      <w:r w:rsidR="00585F4D">
        <w:rPr>
          <w:rFonts w:cs="Arial"/>
          <w:szCs w:val="22"/>
        </w:rPr>
        <w:t>1</w:t>
      </w:r>
      <w:r w:rsidRPr="00B77544">
        <w:rPr>
          <w:rFonts w:cs="Arial"/>
          <w:szCs w:val="22"/>
        </w:rPr>
        <w:t xml:space="preserve"> </w:t>
      </w:r>
      <w:r w:rsidRPr="00585F4D">
        <w:rPr>
          <w:rFonts w:cs="Arial"/>
          <w:szCs w:val="22"/>
        </w:rPr>
        <w:t>« Demande d'acceptation d'un sous-traitant »,</w:t>
      </w:r>
    </w:p>
    <w:p w14:paraId="00AFAACD" w14:textId="634D8A01" w:rsidR="008C3128" w:rsidRPr="00585F4D" w:rsidRDefault="008C3128" w:rsidP="0084141F">
      <w:pPr>
        <w:numPr>
          <w:ilvl w:val="0"/>
          <w:numId w:val="6"/>
        </w:numPr>
        <w:spacing w:line="240" w:lineRule="atLeast"/>
        <w:jc w:val="both"/>
        <w:rPr>
          <w:rFonts w:cs="Arial"/>
          <w:bCs/>
          <w:szCs w:val="22"/>
        </w:rPr>
      </w:pPr>
      <w:r w:rsidRPr="00585F4D">
        <w:rPr>
          <w:rFonts w:cs="Arial"/>
          <w:szCs w:val="22"/>
        </w:rPr>
        <w:t>Annexe n°</w:t>
      </w:r>
      <w:r w:rsidR="00585F4D" w:rsidRPr="00585F4D">
        <w:rPr>
          <w:rFonts w:cs="Arial"/>
          <w:szCs w:val="22"/>
        </w:rPr>
        <w:t>2</w:t>
      </w:r>
      <w:r w:rsidRPr="00585F4D">
        <w:rPr>
          <w:rFonts w:cs="Arial"/>
          <w:szCs w:val="22"/>
        </w:rPr>
        <w:t xml:space="preserve"> « Spécifications pour la livraison d'équipements électriques au CEA Grenoble », </w:t>
      </w:r>
    </w:p>
    <w:p w14:paraId="61998ECB" w14:textId="751E46D4" w:rsidR="00585F4D" w:rsidRPr="00571F04" w:rsidRDefault="00585F4D" w:rsidP="0084141F">
      <w:pPr>
        <w:numPr>
          <w:ilvl w:val="0"/>
          <w:numId w:val="6"/>
        </w:numPr>
        <w:spacing w:line="240" w:lineRule="atLeast"/>
        <w:jc w:val="both"/>
        <w:rPr>
          <w:rFonts w:cs="Arial"/>
          <w:bCs/>
          <w:szCs w:val="22"/>
          <w:lang w:val="en-GB"/>
        </w:rPr>
      </w:pPr>
      <w:r w:rsidRPr="00571F04">
        <w:rPr>
          <w:rFonts w:cs="Arial"/>
          <w:szCs w:val="22"/>
          <w:lang w:val="en-GB"/>
        </w:rPr>
        <w:t>Annexe n°3 « </w:t>
      </w:r>
      <w:r w:rsidR="00583355" w:rsidRPr="00571F04">
        <w:rPr>
          <w:rFonts w:cs="Arial"/>
          <w:szCs w:val="22"/>
          <w:lang w:val="en-GB"/>
        </w:rPr>
        <w:t xml:space="preserve">BPU CFOCFA LOT 1 2026 </w:t>
      </w:r>
      <w:r w:rsidRPr="00571F04">
        <w:rPr>
          <w:rFonts w:cs="Arial"/>
          <w:szCs w:val="22"/>
          <w:lang w:val="en-GB"/>
        </w:rPr>
        <w:t>»</w:t>
      </w:r>
    </w:p>
    <w:p w14:paraId="7A92B41A" w14:textId="2848B200" w:rsidR="008C3128" w:rsidRPr="008C3128" w:rsidRDefault="008C3128" w:rsidP="0084141F">
      <w:pPr>
        <w:numPr>
          <w:ilvl w:val="0"/>
          <w:numId w:val="6"/>
        </w:numPr>
        <w:spacing w:line="240" w:lineRule="atLeast"/>
        <w:jc w:val="both"/>
        <w:rPr>
          <w:rFonts w:cs="Arial"/>
          <w:bCs/>
          <w:szCs w:val="22"/>
        </w:rPr>
      </w:pPr>
      <w:r w:rsidRPr="004B7709">
        <w:rPr>
          <w:rFonts w:cs="Arial"/>
          <w:szCs w:val="22"/>
        </w:rPr>
        <w:t>Annexe n°</w:t>
      </w:r>
      <w:r w:rsidR="00585F4D">
        <w:rPr>
          <w:rFonts w:cs="Arial"/>
          <w:szCs w:val="22"/>
        </w:rPr>
        <w:t>4</w:t>
      </w:r>
      <w:r w:rsidRPr="004B7709">
        <w:rPr>
          <w:rFonts w:cs="Arial"/>
          <w:szCs w:val="22"/>
        </w:rPr>
        <w:t xml:space="preserve"> « Insertion et emploi »</w:t>
      </w:r>
      <w:r>
        <w:rPr>
          <w:rFonts w:cs="Arial"/>
          <w:szCs w:val="22"/>
        </w:rPr>
        <w:t xml:space="preserve">,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84141F">
      <w:pPr>
        <w:pStyle w:val="Titre1"/>
        <w:numPr>
          <w:ilvl w:val="0"/>
          <w:numId w:val="5"/>
        </w:numPr>
      </w:pPr>
      <w:r>
        <w:t xml:space="preserve"> </w:t>
      </w:r>
      <w:bookmarkStart w:id="23" w:name="_Toc218849941"/>
      <w:r w:rsidRPr="00907513">
        <w:t>CORRESPONDANTS</w:t>
      </w:r>
      <w:bookmarkEnd w:id="20"/>
      <w:bookmarkEnd w:id="21"/>
      <w:bookmarkEnd w:id="22"/>
      <w:bookmarkEnd w:id="23"/>
    </w:p>
    <w:p w14:paraId="00C6A26D" w14:textId="77777777" w:rsidR="00585F4D" w:rsidRPr="00C60915" w:rsidRDefault="00585F4D" w:rsidP="0084141F">
      <w:pPr>
        <w:numPr>
          <w:ilvl w:val="1"/>
          <w:numId w:val="5"/>
        </w:numPr>
        <w:autoSpaceDE w:val="0"/>
        <w:autoSpaceDN w:val="0"/>
        <w:adjustRightInd w:val="0"/>
        <w:jc w:val="both"/>
        <w:rPr>
          <w:rFonts w:cs="Arial"/>
          <w:b/>
          <w:bCs/>
          <w:szCs w:val="22"/>
        </w:rPr>
      </w:pPr>
      <w:r>
        <w:rPr>
          <w:rFonts w:cs="Arial"/>
          <w:b/>
          <w:color w:val="000000"/>
          <w:szCs w:val="22"/>
        </w:rPr>
        <w:t>Pilote du contrat</w:t>
      </w:r>
      <w:r w:rsidRPr="001E5E9B">
        <w:rPr>
          <w:rFonts w:cs="Arial"/>
          <w:b/>
          <w:color w:val="000000"/>
          <w:szCs w:val="22"/>
        </w:rPr>
        <w:t xml:space="preserve"> du CEA</w:t>
      </w:r>
    </w:p>
    <w:p w14:paraId="5F51D0B7" w14:textId="6DE6A752" w:rsidR="00585F4D" w:rsidRDefault="00585F4D" w:rsidP="0084141F">
      <w:pPr>
        <w:numPr>
          <w:ilvl w:val="0"/>
          <w:numId w:val="7"/>
        </w:numPr>
        <w:autoSpaceDE w:val="0"/>
        <w:autoSpaceDN w:val="0"/>
        <w:adjustRightInd w:val="0"/>
        <w:jc w:val="both"/>
        <w:rPr>
          <w:rFonts w:cs="Arial"/>
          <w:color w:val="000000"/>
          <w:szCs w:val="22"/>
        </w:rPr>
      </w:pPr>
      <w:bookmarkStart w:id="24" w:name="_Hlk221003635"/>
      <w:r w:rsidRPr="00EA30A4">
        <w:rPr>
          <w:rFonts w:cs="Arial"/>
          <w:color w:val="000000"/>
          <w:szCs w:val="22"/>
        </w:rPr>
        <w:t>Mme DHELLEMME Sarah</w:t>
      </w:r>
      <w:r>
        <w:rPr>
          <w:rFonts w:cs="Arial"/>
          <w:color w:val="000000"/>
          <w:szCs w:val="22"/>
        </w:rPr>
        <w:t xml:space="preserve"> </w:t>
      </w:r>
      <w:r w:rsidRPr="00EA30A4">
        <w:rPr>
          <w:rFonts w:cs="Arial"/>
          <w:color w:val="000000"/>
          <w:szCs w:val="22"/>
        </w:rPr>
        <w:t>–</w:t>
      </w:r>
      <w:r>
        <w:rPr>
          <w:rFonts w:cs="Arial"/>
          <w:color w:val="000000"/>
          <w:szCs w:val="22"/>
        </w:rPr>
        <w:t xml:space="preserve"> DPEI/SPPEP/GPP -</w:t>
      </w:r>
      <w:r w:rsidRPr="00EA30A4">
        <w:rPr>
          <w:rFonts w:cs="Arial"/>
          <w:color w:val="000000"/>
          <w:szCs w:val="22"/>
        </w:rPr>
        <w:t xml:space="preserve"> Tél. : 04.38.78.40.24</w:t>
      </w:r>
    </w:p>
    <w:p w14:paraId="60C0E142" w14:textId="3ADF48F1" w:rsidR="00585F4D" w:rsidRDefault="00585F4D" w:rsidP="00585F4D">
      <w:pPr>
        <w:autoSpaceDE w:val="0"/>
        <w:autoSpaceDN w:val="0"/>
        <w:adjustRightInd w:val="0"/>
        <w:ind w:left="360"/>
        <w:jc w:val="both"/>
        <w:rPr>
          <w:rFonts w:cs="Arial"/>
          <w:color w:val="000000"/>
          <w:szCs w:val="22"/>
        </w:rPr>
      </w:pPr>
      <w:r w:rsidRPr="00585F4D">
        <w:rPr>
          <w:rFonts w:cs="Arial"/>
          <w:color w:val="000000"/>
          <w:szCs w:val="22"/>
        </w:rPr>
        <w:t xml:space="preserve">E-mail : </w:t>
      </w:r>
      <w:hyperlink r:id="rId8" w:history="1">
        <w:r w:rsidRPr="00124988">
          <w:rPr>
            <w:rStyle w:val="Lienhypertexte"/>
          </w:rPr>
          <w:t>sarah.dhellemme@cea.fr</w:t>
        </w:r>
      </w:hyperlink>
      <w:r>
        <w:rPr>
          <w:color w:val="000000"/>
        </w:rPr>
        <w:t xml:space="preserve">  </w:t>
      </w:r>
      <w:r w:rsidRPr="00585F4D">
        <w:rPr>
          <w:rFonts w:cs="Arial"/>
          <w:color w:val="000000"/>
          <w:szCs w:val="22"/>
        </w:rPr>
        <w:t xml:space="preserve"> </w:t>
      </w:r>
    </w:p>
    <w:bookmarkEnd w:id="24"/>
    <w:p w14:paraId="12858D82" w14:textId="77777777" w:rsidR="00585F4D" w:rsidRPr="00585F4D" w:rsidRDefault="00585F4D" w:rsidP="00585F4D">
      <w:pPr>
        <w:autoSpaceDE w:val="0"/>
        <w:autoSpaceDN w:val="0"/>
        <w:adjustRightInd w:val="0"/>
        <w:ind w:left="360"/>
        <w:jc w:val="both"/>
        <w:rPr>
          <w:rFonts w:cs="Arial"/>
          <w:color w:val="000000"/>
          <w:szCs w:val="22"/>
        </w:rPr>
      </w:pPr>
    </w:p>
    <w:p w14:paraId="1991B042" w14:textId="77777777" w:rsidR="00411BC6" w:rsidRPr="00C60915" w:rsidRDefault="00411BC6" w:rsidP="0084141F">
      <w:pPr>
        <w:numPr>
          <w:ilvl w:val="1"/>
          <w:numId w:val="5"/>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F179479" w14:textId="32B09D2E" w:rsidR="00585F4D" w:rsidRPr="00F019DF" w:rsidRDefault="00585F4D" w:rsidP="0084141F">
      <w:pPr>
        <w:numPr>
          <w:ilvl w:val="0"/>
          <w:numId w:val="7"/>
        </w:numPr>
        <w:autoSpaceDE w:val="0"/>
        <w:autoSpaceDN w:val="0"/>
        <w:adjustRightInd w:val="0"/>
        <w:jc w:val="both"/>
        <w:rPr>
          <w:rFonts w:cs="Arial"/>
          <w:color w:val="000000"/>
          <w:szCs w:val="22"/>
        </w:rPr>
      </w:pPr>
      <w:bookmarkStart w:id="25" w:name="_Hlk221003656"/>
      <w:r w:rsidRPr="00F019DF">
        <w:rPr>
          <w:rFonts w:cs="Arial"/>
          <w:color w:val="000000"/>
          <w:szCs w:val="22"/>
        </w:rPr>
        <w:t xml:space="preserve">M. </w:t>
      </w:r>
      <w:r>
        <w:rPr>
          <w:rFonts w:cs="Arial"/>
          <w:color w:val="000000"/>
          <w:szCs w:val="22"/>
        </w:rPr>
        <w:t>VIGNERON Sylvain</w:t>
      </w:r>
      <w:r w:rsidRPr="00F019DF">
        <w:rPr>
          <w:rFonts w:cs="Arial"/>
          <w:color w:val="000000"/>
          <w:szCs w:val="22"/>
        </w:rPr>
        <w:t xml:space="preserve"> -</w:t>
      </w:r>
      <w:r>
        <w:rPr>
          <w:rFonts w:cs="Arial"/>
          <w:color w:val="000000"/>
          <w:szCs w:val="22"/>
        </w:rPr>
        <w:t xml:space="preserve"> DPEI/SSTM/Chef groupe ELEC- </w:t>
      </w:r>
      <w:r w:rsidRPr="00F019DF">
        <w:rPr>
          <w:rFonts w:cs="Arial"/>
          <w:color w:val="000000"/>
          <w:szCs w:val="22"/>
        </w:rPr>
        <w:t xml:space="preserve">Tél. : </w:t>
      </w:r>
      <w:r w:rsidRPr="00C215D7">
        <w:rPr>
          <w:rFonts w:cs="Arial"/>
          <w:color w:val="000000"/>
          <w:szCs w:val="22"/>
        </w:rPr>
        <w:t>04.38.78.09.82</w:t>
      </w:r>
    </w:p>
    <w:p w14:paraId="16A7A4AD" w14:textId="77777777" w:rsidR="00585F4D" w:rsidRPr="00F019DF" w:rsidRDefault="00585F4D" w:rsidP="00585F4D">
      <w:pPr>
        <w:autoSpaceDE w:val="0"/>
        <w:autoSpaceDN w:val="0"/>
        <w:adjustRightInd w:val="0"/>
        <w:ind w:left="360"/>
        <w:jc w:val="both"/>
        <w:rPr>
          <w:rFonts w:cs="Arial"/>
          <w:color w:val="000000"/>
          <w:szCs w:val="22"/>
        </w:rPr>
      </w:pPr>
      <w:r w:rsidRPr="00F019DF">
        <w:rPr>
          <w:rFonts w:cs="Arial"/>
          <w:color w:val="000000"/>
          <w:szCs w:val="22"/>
        </w:rPr>
        <w:t xml:space="preserve">E-mail : </w:t>
      </w:r>
      <w:hyperlink r:id="rId9" w:history="1">
        <w:r w:rsidRPr="008D1947">
          <w:rPr>
            <w:rStyle w:val="Lienhypertexte"/>
            <w:rFonts w:cs="Arial"/>
            <w:szCs w:val="22"/>
          </w:rPr>
          <w:t>sylvain.vigneron@cea.fr</w:t>
        </w:r>
      </w:hyperlink>
      <w:r>
        <w:rPr>
          <w:rFonts w:cs="Arial"/>
          <w:szCs w:val="22"/>
        </w:rPr>
        <w:t xml:space="preserve"> </w:t>
      </w:r>
    </w:p>
    <w:bookmarkEnd w:id="25"/>
    <w:p w14:paraId="38653599" w14:textId="332BC9AC" w:rsidR="00585F4D" w:rsidRDefault="00585F4D" w:rsidP="00585F4D">
      <w:pPr>
        <w:autoSpaceDE w:val="0"/>
        <w:autoSpaceDN w:val="0"/>
        <w:adjustRightInd w:val="0"/>
        <w:jc w:val="both"/>
        <w:rPr>
          <w:rFonts w:cs="Arial"/>
          <w:color w:val="000000"/>
          <w:szCs w:val="22"/>
        </w:rPr>
      </w:pPr>
    </w:p>
    <w:p w14:paraId="1F515ADD" w14:textId="77777777" w:rsidR="00585F4D" w:rsidRPr="001E5E9B" w:rsidRDefault="00585F4D" w:rsidP="00411BC6">
      <w:pPr>
        <w:autoSpaceDE w:val="0"/>
        <w:autoSpaceDN w:val="0"/>
        <w:adjustRightInd w:val="0"/>
        <w:jc w:val="both"/>
        <w:rPr>
          <w:rFonts w:cs="Arial"/>
          <w:color w:val="000000"/>
          <w:szCs w:val="22"/>
        </w:rPr>
      </w:pPr>
    </w:p>
    <w:p w14:paraId="6D8AD1F8" w14:textId="77777777" w:rsidR="00411BC6" w:rsidRPr="00C60915" w:rsidRDefault="00411BC6" w:rsidP="0084141F">
      <w:pPr>
        <w:numPr>
          <w:ilvl w:val="1"/>
          <w:numId w:val="5"/>
        </w:numPr>
        <w:autoSpaceDE w:val="0"/>
        <w:autoSpaceDN w:val="0"/>
        <w:adjustRightInd w:val="0"/>
        <w:jc w:val="both"/>
        <w:rPr>
          <w:rFonts w:cs="Arial"/>
          <w:b/>
          <w:bCs/>
          <w:szCs w:val="22"/>
        </w:rPr>
      </w:pPr>
      <w:r>
        <w:rPr>
          <w:rFonts w:cs="Arial"/>
          <w:b/>
          <w:color w:val="000000"/>
          <w:szCs w:val="22"/>
        </w:rPr>
        <w:lastRenderedPageBreak/>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158D75EE" w14:textId="021B7F26" w:rsidR="00585F4D" w:rsidRPr="001E5E9B" w:rsidRDefault="00585F4D" w:rsidP="0084141F">
      <w:pPr>
        <w:numPr>
          <w:ilvl w:val="0"/>
          <w:numId w:val="7"/>
        </w:numPr>
        <w:autoSpaceDE w:val="0"/>
        <w:autoSpaceDN w:val="0"/>
        <w:adjustRightInd w:val="0"/>
        <w:jc w:val="both"/>
        <w:rPr>
          <w:rFonts w:cs="Arial"/>
          <w:szCs w:val="22"/>
        </w:rPr>
      </w:pPr>
      <w:bookmarkStart w:id="26" w:name="_Hlk221003676"/>
      <w:r w:rsidRPr="001E5E9B">
        <w:rPr>
          <w:rFonts w:cs="Arial"/>
          <w:color w:val="000000"/>
          <w:szCs w:val="22"/>
        </w:rPr>
        <w:t>M.</w:t>
      </w:r>
      <w:r>
        <w:rPr>
          <w:rFonts w:cs="Arial"/>
          <w:color w:val="000000"/>
          <w:szCs w:val="22"/>
        </w:rPr>
        <w:t xml:space="preserve">  SCHEIWE Enzo – Service des Marchés et Achats – </w:t>
      </w:r>
      <w:r w:rsidRPr="001E5E9B">
        <w:rPr>
          <w:rFonts w:cs="Arial"/>
          <w:color w:val="000000"/>
          <w:szCs w:val="22"/>
        </w:rPr>
        <w:t xml:space="preserve">Tél. : </w:t>
      </w:r>
      <w:r>
        <w:rPr>
          <w:rFonts w:cs="Arial"/>
          <w:color w:val="000000"/>
          <w:szCs w:val="22"/>
        </w:rPr>
        <w:t>04.38.78.36.42</w:t>
      </w:r>
    </w:p>
    <w:p w14:paraId="6EF1FB68" w14:textId="77777777" w:rsidR="00585F4D" w:rsidRDefault="00585F4D" w:rsidP="00585F4D">
      <w:pPr>
        <w:autoSpaceDE w:val="0"/>
        <w:autoSpaceDN w:val="0"/>
        <w:adjustRightInd w:val="0"/>
        <w:ind w:left="360"/>
        <w:jc w:val="both"/>
        <w:rPr>
          <w:rFonts w:cs="Arial"/>
          <w:color w:val="000000"/>
          <w:szCs w:val="22"/>
        </w:rPr>
      </w:pPr>
      <w:r>
        <w:rPr>
          <w:rFonts w:cs="Arial"/>
          <w:color w:val="000000"/>
          <w:szCs w:val="22"/>
        </w:rPr>
        <w:t xml:space="preserve">E-mail : </w:t>
      </w:r>
      <w:hyperlink r:id="rId10" w:history="1">
        <w:r w:rsidRPr="002818F4">
          <w:rPr>
            <w:rStyle w:val="Lienhypertexte"/>
            <w:rFonts w:cs="Arial"/>
            <w:szCs w:val="22"/>
          </w:rPr>
          <w:t>enzo.scheiwe@cea.fr</w:t>
        </w:r>
      </w:hyperlink>
      <w:r>
        <w:rPr>
          <w:rFonts w:cs="Arial"/>
          <w:color w:val="000000"/>
          <w:szCs w:val="22"/>
        </w:rPr>
        <w:t xml:space="preserve"> </w:t>
      </w:r>
    </w:p>
    <w:bookmarkEnd w:id="26"/>
    <w:p w14:paraId="5446BDB7" w14:textId="77777777" w:rsidR="00585F4D" w:rsidRDefault="00585F4D" w:rsidP="00585F4D">
      <w:pPr>
        <w:autoSpaceDE w:val="0"/>
        <w:autoSpaceDN w:val="0"/>
        <w:adjustRightInd w:val="0"/>
        <w:ind w:left="360"/>
        <w:jc w:val="both"/>
        <w:rPr>
          <w:rFonts w:cs="Arial"/>
          <w:color w:val="000000"/>
          <w:szCs w:val="22"/>
        </w:rPr>
      </w:pPr>
    </w:p>
    <w:p w14:paraId="38E8F5EA" w14:textId="77777777" w:rsidR="00585F4D" w:rsidRPr="001E5E9B" w:rsidRDefault="00585F4D" w:rsidP="0084141F">
      <w:pPr>
        <w:numPr>
          <w:ilvl w:val="0"/>
          <w:numId w:val="7"/>
        </w:numPr>
        <w:autoSpaceDE w:val="0"/>
        <w:autoSpaceDN w:val="0"/>
        <w:adjustRightInd w:val="0"/>
        <w:jc w:val="both"/>
        <w:rPr>
          <w:rFonts w:cs="Arial"/>
          <w:szCs w:val="22"/>
        </w:rPr>
      </w:pPr>
      <w:bookmarkStart w:id="27" w:name="_Hlk221004871"/>
      <w:r w:rsidRPr="001E5E9B">
        <w:rPr>
          <w:rFonts w:cs="Arial"/>
          <w:color w:val="000000"/>
          <w:szCs w:val="22"/>
        </w:rPr>
        <w:t>M.</w:t>
      </w:r>
      <w:r>
        <w:rPr>
          <w:rFonts w:cs="Arial"/>
          <w:color w:val="000000"/>
          <w:szCs w:val="22"/>
        </w:rPr>
        <w:t xml:space="preserve">  YHUEL Steven – Service des Marchés et Achats – </w:t>
      </w:r>
      <w:r w:rsidRPr="001E5E9B">
        <w:rPr>
          <w:rFonts w:cs="Arial"/>
          <w:color w:val="000000"/>
          <w:szCs w:val="22"/>
        </w:rPr>
        <w:t xml:space="preserve">Tél. : </w:t>
      </w:r>
      <w:r w:rsidRPr="004D6078">
        <w:rPr>
          <w:rFonts w:cs="Arial"/>
          <w:color w:val="000000"/>
          <w:szCs w:val="22"/>
        </w:rPr>
        <w:t>04.38.78.95.74</w:t>
      </w:r>
    </w:p>
    <w:p w14:paraId="5C2EE314" w14:textId="77777777" w:rsidR="00585F4D" w:rsidRDefault="00585F4D" w:rsidP="00585F4D">
      <w:pPr>
        <w:autoSpaceDE w:val="0"/>
        <w:autoSpaceDN w:val="0"/>
        <w:adjustRightInd w:val="0"/>
        <w:ind w:firstLine="360"/>
        <w:jc w:val="both"/>
        <w:rPr>
          <w:rFonts w:cs="Arial"/>
          <w:color w:val="000000"/>
          <w:szCs w:val="22"/>
        </w:rPr>
      </w:pPr>
      <w:r>
        <w:rPr>
          <w:rFonts w:cs="Arial"/>
          <w:color w:val="000000"/>
          <w:szCs w:val="22"/>
        </w:rPr>
        <w:t xml:space="preserve">E-mail : </w:t>
      </w:r>
      <w:hyperlink r:id="rId11" w:history="1">
        <w:r w:rsidRPr="002818F4">
          <w:rPr>
            <w:rStyle w:val="Lienhypertexte"/>
            <w:rFonts w:cs="Arial"/>
            <w:szCs w:val="22"/>
          </w:rPr>
          <w:t>steven.yhuel@cea.fr</w:t>
        </w:r>
      </w:hyperlink>
      <w:bookmarkEnd w:id="27"/>
      <w:r>
        <w:rPr>
          <w:rFonts w:cs="Arial"/>
          <w:color w:val="000000"/>
          <w:szCs w:val="22"/>
        </w:rPr>
        <w:t xml:space="preserve"> </w:t>
      </w:r>
    </w:p>
    <w:p w14:paraId="7C05F71E" w14:textId="0DCA64A3" w:rsidR="001815E6" w:rsidRPr="001E5E9B" w:rsidRDefault="001815E6" w:rsidP="0084141F">
      <w:pPr>
        <w:numPr>
          <w:ilvl w:val="0"/>
          <w:numId w:val="7"/>
        </w:numPr>
        <w:autoSpaceDE w:val="0"/>
        <w:autoSpaceDN w:val="0"/>
        <w:adjustRightInd w:val="0"/>
        <w:jc w:val="both"/>
        <w:rPr>
          <w:rFonts w:cs="Arial"/>
          <w:color w:val="000000"/>
          <w:szCs w:val="22"/>
        </w:rPr>
      </w:pPr>
    </w:p>
    <w:p w14:paraId="0BE639CE" w14:textId="77777777" w:rsidR="001F18FE" w:rsidRPr="001F18FE" w:rsidRDefault="001F18FE" w:rsidP="0084141F">
      <w:pPr>
        <w:numPr>
          <w:ilvl w:val="1"/>
          <w:numId w:val="5"/>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3C162FF7"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84141F">
      <w:pPr>
        <w:numPr>
          <w:ilvl w:val="1"/>
          <w:numId w:val="5"/>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84141F">
      <w:pPr>
        <w:numPr>
          <w:ilvl w:val="0"/>
          <w:numId w:val="7"/>
        </w:numPr>
        <w:autoSpaceDE w:val="0"/>
        <w:autoSpaceDN w:val="0"/>
        <w:adjustRightInd w:val="0"/>
        <w:jc w:val="both"/>
        <w:rPr>
          <w:rFonts w:cs="Arial"/>
          <w:szCs w:val="22"/>
        </w:rPr>
      </w:pPr>
      <w:r w:rsidRPr="001E5E9B">
        <w:rPr>
          <w:rFonts w:cs="Arial"/>
          <w:color w:val="000000"/>
          <w:szCs w:val="22"/>
        </w:rPr>
        <w:t>M</w:t>
      </w:r>
      <w:r w:rsidRPr="00BB181A">
        <w:rPr>
          <w:rFonts w:cs="Arial"/>
          <w:color w:val="000000"/>
          <w:szCs w:val="22"/>
          <w:highlight w:val="cyan"/>
        </w:rPr>
        <w:t>.__________</w:t>
      </w:r>
      <w:r w:rsidR="00F44386" w:rsidRPr="00BB181A">
        <w:rPr>
          <w:rFonts w:cs="Arial"/>
          <w:color w:val="000000"/>
          <w:szCs w:val="22"/>
          <w:highlight w:val="cyan"/>
        </w:rPr>
        <w:t>__________________</w:t>
      </w:r>
      <w:r w:rsidRPr="00BB181A">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BB181A">
        <w:rPr>
          <w:rFonts w:cs="Arial"/>
          <w:color w:val="000000"/>
          <w:szCs w:val="22"/>
          <w:highlight w:val="cyan"/>
        </w:rPr>
        <w:t>_____________</w:t>
      </w:r>
      <w:r w:rsidR="00F44386" w:rsidRPr="00BB181A">
        <w:rPr>
          <w:rFonts w:cs="Arial"/>
          <w:color w:val="000000"/>
          <w:szCs w:val="22"/>
          <w:highlight w:val="cyan"/>
        </w:rPr>
        <w:t>_____________</w:t>
      </w:r>
      <w:r w:rsidRPr="00BB181A">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BB181A">
        <w:rPr>
          <w:rFonts w:cs="Arial"/>
          <w:color w:val="000000"/>
          <w:szCs w:val="22"/>
          <w:highlight w:val="cyan"/>
        </w:rPr>
        <w:t>_______</w:t>
      </w:r>
      <w:r w:rsidR="007A3AD8" w:rsidRPr="00BB181A">
        <w:rPr>
          <w:rFonts w:cs="Arial"/>
          <w:color w:val="000000"/>
          <w:szCs w:val="22"/>
          <w:highlight w:val="cyan"/>
        </w:rPr>
        <w:t>_____</w:t>
      </w:r>
      <w:r w:rsidRPr="00BB181A">
        <w:rPr>
          <w:rFonts w:cs="Arial"/>
          <w:color w:val="000000"/>
          <w:szCs w:val="22"/>
          <w:highlight w:val="cyan"/>
        </w:rPr>
        <w:t>_</w:t>
      </w:r>
      <w:r w:rsidR="007A3AD8" w:rsidRPr="00BB181A">
        <w:rPr>
          <w:rFonts w:cs="Arial"/>
          <w:color w:val="000000"/>
          <w:szCs w:val="22"/>
          <w:highlight w:val="cyan"/>
        </w:rPr>
        <w:t>__</w:t>
      </w:r>
      <w:r w:rsidR="00F44386" w:rsidRPr="00BB181A">
        <w:rPr>
          <w:rFonts w:cs="Arial"/>
          <w:color w:val="000000"/>
          <w:szCs w:val="22"/>
          <w:highlight w:val="cyan"/>
        </w:rPr>
        <w:t>_______________</w:t>
      </w:r>
      <w:r w:rsidR="007A3AD8" w:rsidRPr="00BB181A">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585F4D" w:rsidRDefault="00411BC6" w:rsidP="00411BC6">
      <w:pPr>
        <w:autoSpaceDE w:val="0"/>
        <w:autoSpaceDN w:val="0"/>
        <w:adjustRightInd w:val="0"/>
        <w:jc w:val="both"/>
        <w:rPr>
          <w:rFonts w:cs="Arial"/>
          <w:color w:val="000000"/>
          <w:szCs w:val="22"/>
        </w:rPr>
      </w:pPr>
      <w:r w:rsidRPr="00351488">
        <w:rPr>
          <w:rFonts w:cs="Arial"/>
          <w:color w:val="000000"/>
          <w:szCs w:val="22"/>
        </w:rPr>
        <w:t xml:space="preserve">- </w:t>
      </w:r>
      <w:r w:rsidRPr="00585F4D">
        <w:rPr>
          <w:rFonts w:cs="Arial"/>
          <w:color w:val="000000"/>
          <w:szCs w:val="22"/>
        </w:rPr>
        <w:t>d’assurer les relations avec le CEA,</w:t>
      </w:r>
    </w:p>
    <w:p w14:paraId="422D339B" w14:textId="77777777" w:rsidR="00080150" w:rsidRPr="00585F4D" w:rsidRDefault="00080150" w:rsidP="00411BC6">
      <w:pPr>
        <w:autoSpaceDE w:val="0"/>
        <w:autoSpaceDN w:val="0"/>
        <w:adjustRightInd w:val="0"/>
        <w:jc w:val="both"/>
        <w:rPr>
          <w:rFonts w:cs="Arial"/>
          <w:color w:val="000000"/>
          <w:szCs w:val="22"/>
        </w:rPr>
      </w:pPr>
    </w:p>
    <w:p w14:paraId="5B2195FA" w14:textId="77777777" w:rsidR="00411BC6" w:rsidRPr="00585F4D" w:rsidRDefault="00411BC6" w:rsidP="00411BC6">
      <w:pPr>
        <w:autoSpaceDE w:val="0"/>
        <w:autoSpaceDN w:val="0"/>
        <w:adjustRightInd w:val="0"/>
        <w:jc w:val="both"/>
        <w:rPr>
          <w:rFonts w:cs="Arial"/>
          <w:color w:val="000000"/>
          <w:szCs w:val="22"/>
        </w:rPr>
      </w:pPr>
      <w:r w:rsidRPr="00585F4D">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6D1D90A1" w:rsidR="00411BC6" w:rsidRDefault="00411BC6" w:rsidP="00411BC6">
      <w:pPr>
        <w:autoSpaceDE w:val="0"/>
        <w:autoSpaceDN w:val="0"/>
        <w:adjustRightInd w:val="0"/>
        <w:jc w:val="both"/>
        <w:rPr>
          <w:rFonts w:cs="Arial"/>
          <w:color w:val="000000"/>
          <w:szCs w:val="22"/>
        </w:rPr>
      </w:pPr>
      <w:r w:rsidRPr="00585F4D">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84141F">
      <w:pPr>
        <w:pStyle w:val="Titre1"/>
        <w:numPr>
          <w:ilvl w:val="0"/>
          <w:numId w:val="5"/>
        </w:numPr>
      </w:pPr>
      <w:r>
        <w:t xml:space="preserve"> </w:t>
      </w:r>
      <w:bookmarkStart w:id="28" w:name="_Toc496179783"/>
      <w:bookmarkStart w:id="29" w:name="_Toc218849942"/>
      <w:r w:rsidRPr="00FE0D4A">
        <w:t>ETENDUE DES TRAVAUX</w:t>
      </w:r>
      <w:bookmarkEnd w:id="28"/>
      <w:bookmarkEnd w:id="29"/>
    </w:p>
    <w:p w14:paraId="7CD8688F" w14:textId="77777777" w:rsidR="00585F4D" w:rsidRPr="00341C83" w:rsidRDefault="00585F4D" w:rsidP="00585F4D">
      <w:pPr>
        <w:jc w:val="both"/>
        <w:rPr>
          <w:rFonts w:cs="Arial"/>
          <w:szCs w:val="22"/>
        </w:rPr>
      </w:pPr>
      <w:r w:rsidRPr="00341C83">
        <w:rPr>
          <w:rFonts w:cs="Arial"/>
          <w:szCs w:val="22"/>
        </w:rPr>
        <w:t xml:space="preserve">Les prestations, objet du présent accord-cadre, concernent la réalisation de travaux </w:t>
      </w:r>
      <w:r>
        <w:rPr>
          <w:rFonts w:cs="Arial"/>
          <w:szCs w:val="22"/>
        </w:rPr>
        <w:t>de courant fort et courant faible</w:t>
      </w:r>
      <w:r w:rsidRPr="00341C83">
        <w:rPr>
          <w:rFonts w:cs="Arial"/>
          <w:szCs w:val="22"/>
        </w:rPr>
        <w:t xml:space="preserve"> dans le cadre d’opérations courantes d’aménagement,</w:t>
      </w:r>
      <w:r>
        <w:rPr>
          <w:rFonts w:cs="Arial"/>
          <w:szCs w:val="22"/>
        </w:rPr>
        <w:t xml:space="preserve"> d’entretien et de maintenance </w:t>
      </w:r>
      <w:r w:rsidRPr="00341C83">
        <w:rPr>
          <w:rFonts w:cs="Arial"/>
          <w:szCs w:val="22"/>
        </w:rPr>
        <w:t xml:space="preserve">des bâtiments du CEA/Grenoble. </w:t>
      </w:r>
    </w:p>
    <w:p w14:paraId="153021B3" w14:textId="77777777" w:rsidR="00585F4D" w:rsidRPr="00341C83" w:rsidRDefault="00585F4D" w:rsidP="00585F4D">
      <w:pPr>
        <w:jc w:val="both"/>
        <w:rPr>
          <w:rFonts w:cs="Arial"/>
          <w:szCs w:val="22"/>
        </w:rPr>
      </w:pPr>
    </w:p>
    <w:p w14:paraId="72898B4B" w14:textId="77777777" w:rsidR="00585F4D" w:rsidRPr="00341C83" w:rsidRDefault="00585F4D" w:rsidP="00585F4D">
      <w:pPr>
        <w:jc w:val="both"/>
        <w:rPr>
          <w:rFonts w:cs="Arial"/>
          <w:szCs w:val="22"/>
        </w:rPr>
      </w:pPr>
      <w:r w:rsidRPr="00812AA3">
        <w:rPr>
          <w:rFonts w:cs="Arial"/>
          <w:szCs w:val="22"/>
        </w:rPr>
        <w:t>Elles s’exécutent sur la base du Bordereau de Prix Unitaires joint en annexe n°3</w:t>
      </w:r>
      <w:r>
        <w:rPr>
          <w:rFonts w:cs="Arial"/>
          <w:szCs w:val="22"/>
        </w:rPr>
        <w:t xml:space="preserve"> du présent accord-cadre</w:t>
      </w:r>
      <w:r w:rsidRPr="00E366DD">
        <w:rPr>
          <w:rFonts w:cs="Arial"/>
          <w:szCs w:val="22"/>
        </w:rPr>
        <w:t xml:space="preserve"> </w:t>
      </w:r>
      <w:r>
        <w:rPr>
          <w:rFonts w:cs="Arial"/>
          <w:szCs w:val="22"/>
        </w:rPr>
        <w:t>qui définit</w:t>
      </w:r>
      <w:r w:rsidRPr="00E366DD">
        <w:rPr>
          <w:rFonts w:cs="Arial"/>
          <w:szCs w:val="22"/>
        </w:rPr>
        <w:t xml:space="preserve"> les caractéristiques techniques des matériels</w:t>
      </w:r>
      <w:r w:rsidRPr="00341C83">
        <w:rPr>
          <w:rFonts w:cs="Arial"/>
          <w:szCs w:val="22"/>
        </w:rPr>
        <w:t xml:space="preserve"> et les conditions d’exécution des travaux sur les </w:t>
      </w:r>
      <w:r>
        <w:rPr>
          <w:rFonts w:cs="Arial"/>
          <w:szCs w:val="22"/>
        </w:rPr>
        <w:t>bâtiments</w:t>
      </w:r>
      <w:r w:rsidRPr="00341C83">
        <w:rPr>
          <w:rFonts w:cs="Arial"/>
          <w:szCs w:val="22"/>
        </w:rPr>
        <w:t xml:space="preserve"> du site. </w:t>
      </w:r>
    </w:p>
    <w:p w14:paraId="21B1B016" w14:textId="77777777" w:rsidR="00585F4D" w:rsidRPr="00341C83" w:rsidRDefault="00585F4D" w:rsidP="00585F4D">
      <w:pPr>
        <w:jc w:val="both"/>
        <w:rPr>
          <w:rFonts w:cs="Arial"/>
          <w:szCs w:val="22"/>
        </w:rPr>
      </w:pPr>
    </w:p>
    <w:p w14:paraId="38BD0EF0" w14:textId="77777777" w:rsidR="00585F4D" w:rsidRPr="00341C83" w:rsidRDefault="00585F4D" w:rsidP="00585F4D">
      <w:pPr>
        <w:autoSpaceDE w:val="0"/>
        <w:autoSpaceDN w:val="0"/>
        <w:adjustRightInd w:val="0"/>
        <w:jc w:val="both"/>
        <w:rPr>
          <w:rFonts w:cs="Arial"/>
          <w:color w:val="FF6600"/>
          <w:szCs w:val="22"/>
        </w:rPr>
      </w:pPr>
      <w:r w:rsidRPr="00341C83">
        <w:rPr>
          <w:rFonts w:cs="Arial"/>
          <w:color w:val="000000"/>
          <w:szCs w:val="22"/>
        </w:rPr>
        <w:t xml:space="preserve">Les Prestations, dont le Titulaire assure l'exécution et assume l'entière responsabilité, relèvent d'une obligation de résultat à l'égard du CEA selon les conditions définies dans le cahier des charges susvisé. Si le résultat prévu n’est pas atteint, le CEA peut prononcer, à tout moment, la résiliation du présent </w:t>
      </w:r>
      <w:r w:rsidRPr="00341C83">
        <w:rPr>
          <w:rFonts w:cs="Arial"/>
          <w:szCs w:val="22"/>
        </w:rPr>
        <w:t>accord-cadre</w:t>
      </w:r>
      <w:r w:rsidRPr="00341C83">
        <w:rPr>
          <w:rFonts w:cs="Arial"/>
          <w:color w:val="000000"/>
          <w:szCs w:val="22"/>
        </w:rPr>
        <w:t>, sans formalités juridiques ou judiciaires préalables et sans préjudice de dommage et intérêts éventuels.</w:t>
      </w:r>
    </w:p>
    <w:p w14:paraId="47F2E9F3" w14:textId="77777777" w:rsidR="00585F4D" w:rsidRPr="00341C83" w:rsidRDefault="00585F4D" w:rsidP="00585F4D">
      <w:pPr>
        <w:jc w:val="both"/>
        <w:rPr>
          <w:rFonts w:cs="Arial"/>
          <w:szCs w:val="22"/>
        </w:rPr>
      </w:pPr>
    </w:p>
    <w:p w14:paraId="4D05E42C" w14:textId="77777777" w:rsidR="00585F4D" w:rsidRPr="00341C83" w:rsidRDefault="00585F4D" w:rsidP="00585F4D">
      <w:pPr>
        <w:jc w:val="both"/>
        <w:rPr>
          <w:rFonts w:cs="Arial"/>
          <w:szCs w:val="22"/>
        </w:rPr>
      </w:pPr>
      <w:r w:rsidRPr="00341C83">
        <w:rPr>
          <w:rFonts w:cs="Arial"/>
          <w:szCs w:val="22"/>
        </w:rPr>
        <w:t xml:space="preserve">Le Titulaire s’engage à réaliser l’ensemble des travaux conformément au cahier </w:t>
      </w:r>
      <w:r>
        <w:rPr>
          <w:rFonts w:cs="Arial"/>
          <w:szCs w:val="22"/>
        </w:rPr>
        <w:t>des charges visé</w:t>
      </w:r>
      <w:r w:rsidRPr="00341C83">
        <w:rPr>
          <w:rFonts w:cs="Arial"/>
          <w:szCs w:val="22"/>
        </w:rPr>
        <w:t xml:space="preserve"> à l’article 2 du présent accord-cadre.</w:t>
      </w:r>
    </w:p>
    <w:p w14:paraId="760F3E1A" w14:textId="77777777" w:rsidR="00585F4D" w:rsidRPr="00341C83" w:rsidRDefault="00585F4D" w:rsidP="00585F4D">
      <w:pPr>
        <w:jc w:val="both"/>
        <w:rPr>
          <w:rFonts w:cs="Arial"/>
          <w:szCs w:val="22"/>
        </w:rPr>
      </w:pPr>
    </w:p>
    <w:p w14:paraId="41CE6EA5" w14:textId="77777777" w:rsidR="00585F4D" w:rsidRDefault="00585F4D" w:rsidP="00585F4D">
      <w:pPr>
        <w:jc w:val="both"/>
        <w:rPr>
          <w:rFonts w:cs="Arial"/>
          <w:szCs w:val="22"/>
        </w:rPr>
      </w:pPr>
      <w:r w:rsidRPr="00341C83">
        <w:rPr>
          <w:rFonts w:cs="Arial"/>
          <w:szCs w:val="22"/>
        </w:rPr>
        <w:t>Le Titulaire ne doit en aucun cas entreprendre des travaux en dehors de ceux définis dans le cahier des charges visé à l’article 2, sans l’accord préalable et écrit du CEA.</w:t>
      </w:r>
    </w:p>
    <w:p w14:paraId="67661827" w14:textId="68D39C7A" w:rsidR="00B8737E" w:rsidRPr="001E5E9B" w:rsidRDefault="00B8737E" w:rsidP="00B8737E">
      <w:pPr>
        <w:autoSpaceDE w:val="0"/>
        <w:autoSpaceDN w:val="0"/>
        <w:adjustRightInd w:val="0"/>
        <w:jc w:val="both"/>
        <w:rPr>
          <w:rFonts w:cs="Arial"/>
          <w:color w:val="000000"/>
          <w:szCs w:val="22"/>
        </w:rPr>
      </w:pPr>
    </w:p>
    <w:p w14:paraId="0252BFCB" w14:textId="39AA1A67" w:rsidR="00360235" w:rsidRDefault="00360235" w:rsidP="00411BC6">
      <w:pPr>
        <w:autoSpaceDE w:val="0"/>
        <w:autoSpaceDN w:val="0"/>
        <w:adjustRightInd w:val="0"/>
        <w:jc w:val="both"/>
        <w:rPr>
          <w:rFonts w:cs="Arial"/>
          <w:color w:val="000000"/>
          <w:szCs w:val="22"/>
        </w:rPr>
      </w:pPr>
    </w:p>
    <w:p w14:paraId="07647697" w14:textId="15A49E5A" w:rsidR="001A3C6B" w:rsidRDefault="005E2CAE" w:rsidP="0084141F">
      <w:pPr>
        <w:pStyle w:val="Titre1"/>
        <w:numPr>
          <w:ilvl w:val="0"/>
          <w:numId w:val="5"/>
        </w:numPr>
      </w:pPr>
      <w:bookmarkStart w:id="30" w:name="_Toc153467636"/>
      <w:r>
        <w:t xml:space="preserve"> </w:t>
      </w:r>
      <w:bookmarkStart w:id="31" w:name="_Toc218849943"/>
      <w:r w:rsidR="001A3C6B" w:rsidRPr="00E366DD">
        <w:t>DUREE</w:t>
      </w:r>
      <w:bookmarkEnd w:id="30"/>
      <w:bookmarkEnd w:id="31"/>
    </w:p>
    <w:p w14:paraId="34263AB9" w14:textId="7BD87BFF" w:rsidR="001A3C6B" w:rsidRDefault="001A3C6B" w:rsidP="001A3C6B">
      <w:pPr>
        <w:jc w:val="both"/>
      </w:pPr>
      <w:bookmarkStart w:id="32" w:name="_Hlk221003153"/>
      <w:r>
        <w:t xml:space="preserve">Le présent accord-cadre est conclu pour une durée de 2 ans à compter </w:t>
      </w:r>
      <w:r w:rsidRPr="0084141F">
        <w:t xml:space="preserve">du </w:t>
      </w:r>
      <w:commentRangeStart w:id="33"/>
      <w:r w:rsidR="0084141F" w:rsidRPr="0084141F">
        <w:t>01/0</w:t>
      </w:r>
      <w:r w:rsidR="008C37A0">
        <w:t>5</w:t>
      </w:r>
      <w:r w:rsidR="0084141F" w:rsidRPr="0084141F">
        <w:t>/</w:t>
      </w:r>
      <w:r w:rsidRPr="0084141F">
        <w:t>202</w:t>
      </w:r>
      <w:r w:rsidR="00877E1D" w:rsidRPr="0084141F">
        <w:t>6</w:t>
      </w:r>
      <w:commentRangeEnd w:id="33"/>
      <w:r w:rsidR="00583355">
        <w:rPr>
          <w:rStyle w:val="Marquedecommentaire"/>
        </w:rPr>
        <w:commentReference w:id="33"/>
      </w:r>
      <w:r w:rsidRPr="0084141F">
        <w:t>.</w:t>
      </w:r>
    </w:p>
    <w:p w14:paraId="39A7AA11" w14:textId="77777777" w:rsidR="001A3C6B" w:rsidRPr="00CD5A33" w:rsidRDefault="001A3C6B" w:rsidP="001A3C6B">
      <w:pPr>
        <w:jc w:val="both"/>
      </w:pPr>
      <w:r w:rsidRPr="00CD5A33">
        <w:t>Il comprend les tranches optionnelles suivantes :</w:t>
      </w:r>
    </w:p>
    <w:p w14:paraId="7034265D" w14:textId="77777777" w:rsidR="001A3C6B" w:rsidRPr="00CD5A33" w:rsidRDefault="001A3C6B" w:rsidP="001A3C6B">
      <w:pPr>
        <w:jc w:val="both"/>
      </w:pPr>
    </w:p>
    <w:p w14:paraId="1BB0B5F9" w14:textId="68F2991D" w:rsidR="001A3C6B" w:rsidRPr="00CD5A33" w:rsidRDefault="001A3C6B" w:rsidP="001A3C6B">
      <w:pPr>
        <w:jc w:val="both"/>
      </w:pPr>
      <w:r w:rsidRPr="00CD5A33">
        <w:t>- Tranche optio</w:t>
      </w:r>
      <w:r>
        <w:t>nnelle n°1 : prolongation de 1 an</w:t>
      </w:r>
      <w:r w:rsidRPr="00CD5A33">
        <w:t xml:space="preserve"> supplémentaire de la durée du présent accord-cadre</w:t>
      </w:r>
      <w:r w:rsidR="00DA1619">
        <w:t xml:space="preserve"> soit jusqu’au </w:t>
      </w:r>
      <w:r w:rsidR="0084141F">
        <w:t>31/0</w:t>
      </w:r>
      <w:r w:rsidR="008C37A0">
        <w:t>4</w:t>
      </w:r>
      <w:r w:rsidR="00DA1619">
        <w:t>/202</w:t>
      </w:r>
      <w:r w:rsidR="00877E1D">
        <w:t>9</w:t>
      </w:r>
    </w:p>
    <w:p w14:paraId="6541D26B" w14:textId="27F8CB3F" w:rsidR="001A3C6B" w:rsidRDefault="001A3C6B" w:rsidP="001A3C6B">
      <w:pPr>
        <w:jc w:val="both"/>
      </w:pPr>
      <w:r w:rsidRPr="00CD5A33">
        <w:t xml:space="preserve">- Tranche optionnelle n°2 : prolongation </w:t>
      </w:r>
      <w:r>
        <w:t>de 1 an</w:t>
      </w:r>
      <w:r w:rsidRPr="00CD5A33">
        <w:t xml:space="preserve"> supplémentaire de la durée du présent accord-cadre</w:t>
      </w:r>
      <w:r w:rsidR="00DA1619">
        <w:t xml:space="preserve"> soit jusqu’au </w:t>
      </w:r>
      <w:r w:rsidR="0084141F">
        <w:t>31/0</w:t>
      </w:r>
      <w:r w:rsidR="008C37A0">
        <w:t>4</w:t>
      </w:r>
      <w:r w:rsidR="00DA1619">
        <w:t>/20</w:t>
      </w:r>
      <w:r w:rsidR="00877E1D">
        <w:t>30</w:t>
      </w:r>
    </w:p>
    <w:bookmarkEnd w:id="32"/>
    <w:p w14:paraId="29323F38" w14:textId="77777777" w:rsidR="001A3C6B" w:rsidRDefault="001A3C6B" w:rsidP="001A3C6B">
      <w:pPr>
        <w:jc w:val="both"/>
      </w:pPr>
    </w:p>
    <w:p w14:paraId="07B013D9" w14:textId="77777777" w:rsidR="001A3C6B" w:rsidRDefault="001A3C6B" w:rsidP="001A3C6B">
      <w:pPr>
        <w:jc w:val="both"/>
      </w:pPr>
      <w:r>
        <w:t>Le CEA affermit la(es) tranche(s) optionnelle(s), si besoin, par lettre recommandée avec demande d’accusé réception dans un délai d’au moins trois (3) mois avant le terme de l’accord-cadre.</w:t>
      </w:r>
    </w:p>
    <w:p w14:paraId="08F630C5" w14:textId="77777777" w:rsidR="001A3C6B" w:rsidRDefault="001A3C6B" w:rsidP="001A3C6B">
      <w:pPr>
        <w:jc w:val="both"/>
      </w:pPr>
      <w:r>
        <w:t>Le non-affermissement de la (ou des) tranche(s) optionnelle(s) ne donne lieu à aucune indemnité au profit du Titulaire.</w:t>
      </w:r>
    </w:p>
    <w:p w14:paraId="4DC3B4AA" w14:textId="7DCBE750" w:rsidR="001A3C6B" w:rsidRDefault="001A3C6B" w:rsidP="00411BC6">
      <w:pPr>
        <w:autoSpaceDE w:val="0"/>
        <w:autoSpaceDN w:val="0"/>
        <w:adjustRightInd w:val="0"/>
        <w:jc w:val="both"/>
        <w:rPr>
          <w:rFonts w:cs="Arial"/>
          <w:color w:val="000000"/>
          <w:szCs w:val="22"/>
        </w:rPr>
      </w:pPr>
    </w:p>
    <w:p w14:paraId="1275E20D" w14:textId="77777777" w:rsidR="001A3C6B" w:rsidRDefault="001A3C6B" w:rsidP="00411BC6">
      <w:pPr>
        <w:autoSpaceDE w:val="0"/>
        <w:autoSpaceDN w:val="0"/>
        <w:adjustRightInd w:val="0"/>
        <w:jc w:val="both"/>
        <w:rPr>
          <w:rFonts w:cs="Arial"/>
          <w:color w:val="000000"/>
          <w:szCs w:val="22"/>
        </w:rPr>
      </w:pPr>
    </w:p>
    <w:p w14:paraId="569DF880" w14:textId="3695387B" w:rsidR="00360235" w:rsidRPr="00B65A4F" w:rsidRDefault="005E2CAE" w:rsidP="0084141F">
      <w:pPr>
        <w:pStyle w:val="Titre1"/>
        <w:numPr>
          <w:ilvl w:val="0"/>
          <w:numId w:val="5"/>
        </w:numPr>
      </w:pPr>
      <w:bookmarkStart w:id="34" w:name="_Toc309140350"/>
      <w:bookmarkStart w:id="35" w:name="_Toc319682366"/>
      <w:bookmarkStart w:id="36" w:name="_Toc395625718"/>
      <w:bookmarkStart w:id="37" w:name="_Toc405974365"/>
      <w:bookmarkStart w:id="38" w:name="_Toc496599555"/>
      <w:bookmarkStart w:id="39" w:name="_Toc206303910"/>
      <w:bookmarkStart w:id="40" w:name="_Toc206304550"/>
      <w:bookmarkStart w:id="41" w:name="_Toc206304561"/>
      <w:r>
        <w:t xml:space="preserve"> </w:t>
      </w:r>
      <w:bookmarkStart w:id="42" w:name="_Toc218849944"/>
      <w:r w:rsidR="00360235" w:rsidRPr="00B65A4F">
        <w:t>CLAUSE D’INSERTION ET D’EMPLOI</w:t>
      </w:r>
      <w:bookmarkEnd w:id="34"/>
      <w:bookmarkEnd w:id="35"/>
      <w:bookmarkEnd w:id="36"/>
      <w:bookmarkEnd w:id="37"/>
      <w:bookmarkEnd w:id="38"/>
      <w:bookmarkEnd w:id="42"/>
      <w:r w:rsidR="00360235" w:rsidRPr="00B65A4F">
        <w:t xml:space="preserve"> </w:t>
      </w:r>
    </w:p>
    <w:p w14:paraId="0553194D" w14:textId="77777777" w:rsidR="00360235" w:rsidRPr="00B65A4F" w:rsidRDefault="00360235" w:rsidP="00360235"/>
    <w:p w14:paraId="0A8BB2B3" w14:textId="77777777" w:rsidR="004601EB" w:rsidRPr="00B65A4F" w:rsidRDefault="004601EB" w:rsidP="004601EB">
      <w:pPr>
        <w:autoSpaceDE w:val="0"/>
        <w:autoSpaceDN w:val="0"/>
        <w:adjustRightInd w:val="0"/>
        <w:jc w:val="both"/>
        <w:rPr>
          <w:rFonts w:cs="Arial"/>
          <w:color w:val="000000"/>
          <w:szCs w:val="22"/>
        </w:rPr>
      </w:pPr>
      <w:r w:rsidRPr="00B65A4F">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43" w:name="_Hlk195864128"/>
      <w:r w:rsidRPr="00B65A4F">
        <w:rPr>
          <w:rFonts w:cs="Arial"/>
          <w:color w:val="000000"/>
          <w:szCs w:val="22"/>
        </w:rPr>
        <w:t>des articles L2111-1 et L2112-2</w:t>
      </w:r>
      <w:bookmarkEnd w:id="43"/>
      <w:r w:rsidRPr="00B65A4F">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3FF22D4F" w:rsidR="004601EB" w:rsidRPr="00B65A4F" w:rsidRDefault="004601EB" w:rsidP="004601EB">
      <w:pPr>
        <w:jc w:val="both"/>
        <w:rPr>
          <w:rFonts w:cs="Arial"/>
          <w:b/>
          <w:bCs/>
          <w:szCs w:val="22"/>
        </w:rPr>
      </w:pPr>
      <w:r w:rsidRPr="00B65A4F">
        <w:rPr>
          <w:rFonts w:cs="Arial"/>
          <w:szCs w:val="22"/>
        </w:rPr>
        <w:t xml:space="preserve">Afin de participer à cette action d'insertion, le Titulaire s'engage à réserver aux personnes visées par l’annexe </w:t>
      </w:r>
      <w:r w:rsidR="001E46D7">
        <w:rPr>
          <w:rFonts w:cs="Arial"/>
          <w:szCs w:val="22"/>
        </w:rPr>
        <w:t>4</w:t>
      </w:r>
      <w:r w:rsidRPr="00B65A4F">
        <w:rPr>
          <w:rFonts w:cs="Arial"/>
          <w:szCs w:val="22"/>
        </w:rPr>
        <w:t xml:space="preserve"> du présent </w:t>
      </w:r>
      <w:r w:rsidR="00B65A4F" w:rsidRPr="00B65A4F">
        <w:rPr>
          <w:rFonts w:cs="Arial"/>
          <w:szCs w:val="22"/>
        </w:rPr>
        <w:t>marché «</w:t>
      </w:r>
      <w:r w:rsidRPr="00B65A4F">
        <w:rPr>
          <w:rFonts w:cs="Arial"/>
          <w:szCs w:val="22"/>
        </w:rPr>
        <w:t xml:space="preserve"> Insertion et emploi </w:t>
      </w:r>
      <w:r w:rsidRPr="00BB181A">
        <w:rPr>
          <w:rFonts w:cs="Arial"/>
          <w:szCs w:val="22"/>
          <w:highlight w:val="cyan"/>
        </w:rPr>
        <w:t xml:space="preserve">», </w:t>
      </w:r>
      <w:r w:rsidR="00AB07E4">
        <w:rPr>
          <w:rFonts w:cs="Arial"/>
          <w:b/>
          <w:bCs/>
          <w:szCs w:val="22"/>
          <w:highlight w:val="cyan"/>
        </w:rPr>
        <w:t xml:space="preserve">3 </w:t>
      </w:r>
      <w:r w:rsidR="00571F04">
        <w:rPr>
          <w:rFonts w:cs="Arial"/>
          <w:b/>
          <w:bCs/>
          <w:szCs w:val="22"/>
          <w:highlight w:val="cyan"/>
        </w:rPr>
        <w:t>2</w:t>
      </w:r>
      <w:r w:rsidR="00AB07E4">
        <w:rPr>
          <w:rFonts w:cs="Arial"/>
          <w:b/>
          <w:bCs/>
          <w:szCs w:val="22"/>
          <w:highlight w:val="cyan"/>
        </w:rPr>
        <w:t>00</w:t>
      </w:r>
      <w:r w:rsidRPr="00BB181A">
        <w:rPr>
          <w:rFonts w:cs="Arial"/>
          <w:b/>
          <w:bCs/>
          <w:szCs w:val="22"/>
          <w:highlight w:val="cyan"/>
        </w:rPr>
        <w:t xml:space="preserve"> heures</w:t>
      </w:r>
      <w:r w:rsidRPr="00B65A4F">
        <w:rPr>
          <w:rFonts w:cs="Arial"/>
          <w:b/>
          <w:bCs/>
          <w:szCs w:val="22"/>
        </w:rPr>
        <w:t xml:space="preserve"> de travail sur la durée du marché.</w:t>
      </w:r>
    </w:p>
    <w:p w14:paraId="119D7254" w14:textId="77777777" w:rsidR="004601EB" w:rsidRPr="00B65A4F" w:rsidRDefault="004601EB" w:rsidP="004601EB">
      <w:pPr>
        <w:jc w:val="both"/>
        <w:rPr>
          <w:rFonts w:cs="Arial"/>
          <w:szCs w:val="22"/>
        </w:rPr>
      </w:pPr>
      <w:r w:rsidRPr="00B65A4F">
        <w:rPr>
          <w:rFonts w:cs="Arial"/>
          <w:szCs w:val="22"/>
        </w:rPr>
        <w:t xml:space="preserve">Le nombre d’heures indiqué ci-dessus constitue un minimum obligatoire. Le Titulaire est libre de réserver un volume plus important. </w:t>
      </w:r>
    </w:p>
    <w:p w14:paraId="6037B08B" w14:textId="77777777" w:rsidR="004601EB" w:rsidRPr="00B65A4F" w:rsidRDefault="004601EB" w:rsidP="004601EB">
      <w:pPr>
        <w:autoSpaceDE w:val="0"/>
        <w:autoSpaceDN w:val="0"/>
        <w:adjustRightInd w:val="0"/>
        <w:jc w:val="both"/>
        <w:rPr>
          <w:rFonts w:cs="Arial"/>
          <w:color w:val="000000"/>
          <w:szCs w:val="22"/>
        </w:rPr>
      </w:pPr>
    </w:p>
    <w:p w14:paraId="537CAEE5" w14:textId="413BE8F3" w:rsidR="004601EB" w:rsidRPr="00B65A4F" w:rsidRDefault="004601EB" w:rsidP="004601EB">
      <w:pPr>
        <w:jc w:val="both"/>
        <w:rPr>
          <w:rFonts w:cs="Arial"/>
          <w:szCs w:val="22"/>
        </w:rPr>
      </w:pPr>
      <w:r w:rsidRPr="00B65A4F">
        <w:rPr>
          <w:rFonts w:cs="Arial"/>
          <w:szCs w:val="22"/>
        </w:rPr>
        <w:t xml:space="preserve">L’annexe </w:t>
      </w:r>
      <w:r w:rsidR="001E46D7">
        <w:rPr>
          <w:rFonts w:cs="Arial"/>
          <w:szCs w:val="22"/>
        </w:rPr>
        <w:t>4</w:t>
      </w:r>
      <w:r w:rsidRPr="00B65A4F">
        <w:rPr>
          <w:rFonts w:cs="Arial"/>
          <w:szCs w:val="22"/>
        </w:rPr>
        <w:t xml:space="preserve"> du présent marché précise les modalités de mise en œuvre de cette clause d’exécution et les conditions de son contrôle.</w:t>
      </w:r>
    </w:p>
    <w:p w14:paraId="714E5E55" w14:textId="77777777" w:rsidR="004601EB" w:rsidRPr="00B65A4F" w:rsidRDefault="004601EB" w:rsidP="004601EB">
      <w:pPr>
        <w:jc w:val="both"/>
        <w:rPr>
          <w:rFonts w:cs="Arial"/>
          <w:szCs w:val="22"/>
        </w:rPr>
      </w:pPr>
    </w:p>
    <w:p w14:paraId="6685C63B" w14:textId="77777777" w:rsidR="004601EB" w:rsidRPr="00B65A4F" w:rsidRDefault="004601EB" w:rsidP="004601EB">
      <w:pPr>
        <w:jc w:val="both"/>
        <w:rPr>
          <w:rFonts w:cs="Arial"/>
          <w:b/>
          <w:bCs/>
          <w:szCs w:val="22"/>
          <w:u w:val="single"/>
        </w:rPr>
      </w:pPr>
      <w:r w:rsidRPr="00B65A4F">
        <w:rPr>
          <w:rFonts w:cs="Arial"/>
          <w:b/>
          <w:bCs/>
          <w:szCs w:val="22"/>
          <w:u w:val="single"/>
        </w:rPr>
        <w:t>Contact et renseignements :</w:t>
      </w:r>
    </w:p>
    <w:p w14:paraId="3512C03E" w14:textId="77777777" w:rsidR="004601EB" w:rsidRPr="00B65A4F" w:rsidRDefault="004601EB" w:rsidP="004601EB">
      <w:pPr>
        <w:jc w:val="both"/>
        <w:rPr>
          <w:rFonts w:cs="Arial"/>
          <w:szCs w:val="22"/>
        </w:rPr>
      </w:pPr>
      <w:r w:rsidRPr="00B65A4F">
        <w:rPr>
          <w:rFonts w:cs="Arial"/>
          <w:szCs w:val="22"/>
        </w:rPr>
        <w:t>Le CEA dans le cadre de l’exécution de la clause sociale est représenté par :</w:t>
      </w:r>
    </w:p>
    <w:p w14:paraId="2B65D933" w14:textId="77777777" w:rsidR="004601EB" w:rsidRPr="00B65A4F" w:rsidRDefault="004601EB" w:rsidP="004601EB">
      <w:pPr>
        <w:jc w:val="both"/>
        <w:rPr>
          <w:rFonts w:cs="Arial"/>
          <w:szCs w:val="22"/>
        </w:rPr>
      </w:pPr>
      <w:r w:rsidRPr="00B65A4F">
        <w:rPr>
          <w:rFonts w:cs="Arial"/>
          <w:szCs w:val="22"/>
        </w:rPr>
        <w:t>Le Service Ressource et Développement pour l'Emploi de Grenoble Alpes Métropole</w:t>
      </w:r>
    </w:p>
    <w:p w14:paraId="7D4A48B9" w14:textId="77777777" w:rsidR="004601EB" w:rsidRPr="00B65A4F" w:rsidRDefault="004601EB" w:rsidP="004601EB">
      <w:pPr>
        <w:rPr>
          <w:rFonts w:cs="Arial"/>
          <w:szCs w:val="22"/>
        </w:rPr>
      </w:pPr>
      <w:r w:rsidRPr="00B65A4F">
        <w:rPr>
          <w:rFonts w:cs="Arial"/>
          <w:szCs w:val="22"/>
        </w:rPr>
        <w:t>Contact :  Maryline GUIGNARD – Chargée Mission Clauses Emploi</w:t>
      </w:r>
    </w:p>
    <w:p w14:paraId="25D4E130" w14:textId="77777777" w:rsidR="004601EB" w:rsidRPr="00B65A4F" w:rsidRDefault="004601EB" w:rsidP="004601EB">
      <w:pPr>
        <w:rPr>
          <w:rFonts w:cs="Arial"/>
          <w:szCs w:val="22"/>
        </w:rPr>
      </w:pPr>
      <w:r w:rsidRPr="00B65A4F">
        <w:rPr>
          <w:rFonts w:cs="Arial"/>
          <w:szCs w:val="22"/>
        </w:rPr>
        <w:t xml:space="preserve">Tél : 04.85 59 95 70 et 07 88 22 90 01 </w:t>
      </w:r>
    </w:p>
    <w:p w14:paraId="72CFAB34" w14:textId="77777777" w:rsidR="004601EB" w:rsidRPr="00B65A4F" w:rsidRDefault="004601EB" w:rsidP="004601EB">
      <w:pPr>
        <w:rPr>
          <w:rFonts w:cs="Arial"/>
          <w:szCs w:val="22"/>
        </w:rPr>
      </w:pPr>
      <w:r w:rsidRPr="00B65A4F">
        <w:rPr>
          <w:rFonts w:cs="Arial"/>
          <w:szCs w:val="22"/>
        </w:rPr>
        <w:t xml:space="preserve">Mail : </w:t>
      </w:r>
      <w:hyperlink r:id="rId17" w:history="1">
        <w:r w:rsidRPr="00B65A4F">
          <w:rPr>
            <w:rFonts w:cs="Arial"/>
            <w:color w:val="0000FF"/>
            <w:szCs w:val="22"/>
            <w:u w:val="single"/>
          </w:rPr>
          <w:t>maryline.guignard@grenoblealpesmetropole.fr</w:t>
        </w:r>
      </w:hyperlink>
    </w:p>
    <w:p w14:paraId="23E7CFA5" w14:textId="77777777" w:rsidR="004601EB" w:rsidRPr="00B65A4F" w:rsidRDefault="004601EB" w:rsidP="004601EB">
      <w:pPr>
        <w:autoSpaceDE w:val="0"/>
        <w:autoSpaceDN w:val="0"/>
        <w:adjustRightInd w:val="0"/>
        <w:jc w:val="both"/>
        <w:rPr>
          <w:rFonts w:cs="Arial"/>
          <w:szCs w:val="22"/>
        </w:rPr>
      </w:pPr>
    </w:p>
    <w:p w14:paraId="0F15BA32" w14:textId="77777777" w:rsidR="004601EB" w:rsidRPr="00B65A4F" w:rsidRDefault="004601EB" w:rsidP="004601EB">
      <w:pPr>
        <w:autoSpaceDE w:val="0"/>
        <w:autoSpaceDN w:val="0"/>
        <w:adjustRightInd w:val="0"/>
        <w:jc w:val="both"/>
        <w:rPr>
          <w:rFonts w:cs="Arial"/>
          <w:color w:val="000000"/>
          <w:szCs w:val="22"/>
        </w:rPr>
      </w:pPr>
      <w:r w:rsidRPr="00B65A4F">
        <w:rPr>
          <w:rFonts w:cs="Arial"/>
          <w:szCs w:val="22"/>
        </w:rPr>
        <w:t>Il est précisé que cet engagement ne constitue pas une cause de limitation ou de diminution de la responsabilité du Titulaire dans l'exécution du marché.</w:t>
      </w:r>
    </w:p>
    <w:p w14:paraId="58F503AA" w14:textId="66CA0F26" w:rsidR="00B8737E" w:rsidRDefault="00B8737E" w:rsidP="00360235">
      <w:pPr>
        <w:autoSpaceDE w:val="0"/>
        <w:autoSpaceDN w:val="0"/>
        <w:adjustRightInd w:val="0"/>
        <w:jc w:val="both"/>
        <w:rPr>
          <w:rFonts w:cs="Arial"/>
          <w:color w:val="000000"/>
          <w:szCs w:val="22"/>
        </w:rPr>
      </w:pPr>
    </w:p>
    <w:p w14:paraId="204DCA35" w14:textId="6A7571A2" w:rsidR="005E2CAE" w:rsidRPr="00C215D7" w:rsidRDefault="005E2CAE" w:rsidP="0084141F">
      <w:pPr>
        <w:pStyle w:val="Titre1"/>
        <w:numPr>
          <w:ilvl w:val="0"/>
          <w:numId w:val="5"/>
        </w:numPr>
      </w:pPr>
      <w:bookmarkStart w:id="44" w:name="_Toc532305425"/>
      <w:bookmarkStart w:id="45" w:name="_Toc153467638"/>
      <w:r>
        <w:t xml:space="preserve"> </w:t>
      </w:r>
      <w:bookmarkStart w:id="46" w:name="_Toc218849945"/>
      <w:r w:rsidRPr="00C215D7">
        <w:t>MODALITES D’EXECUTION DES TRAVAUX</w:t>
      </w:r>
      <w:bookmarkEnd w:id="44"/>
      <w:bookmarkEnd w:id="45"/>
      <w:bookmarkEnd w:id="46"/>
    </w:p>
    <w:p w14:paraId="63531CC2" w14:textId="6B1936FE" w:rsidR="005E2CAE" w:rsidRDefault="005E2CAE" w:rsidP="005E2CAE">
      <w:pPr>
        <w:rPr>
          <w:rFonts w:cs="Arial"/>
          <w:szCs w:val="22"/>
        </w:rPr>
      </w:pPr>
    </w:p>
    <w:p w14:paraId="4B645963" w14:textId="77777777" w:rsidR="00414A4D" w:rsidRPr="00B14110" w:rsidRDefault="00414A4D" w:rsidP="0084141F">
      <w:pPr>
        <w:numPr>
          <w:ilvl w:val="1"/>
          <w:numId w:val="5"/>
        </w:numPr>
        <w:autoSpaceDE w:val="0"/>
        <w:autoSpaceDN w:val="0"/>
        <w:adjustRightInd w:val="0"/>
        <w:jc w:val="both"/>
        <w:rPr>
          <w:rFonts w:cs="Arial"/>
          <w:b/>
          <w:bCs/>
          <w:szCs w:val="22"/>
        </w:rPr>
      </w:pPr>
      <w:r w:rsidRPr="00B14110">
        <w:rPr>
          <w:rFonts w:cs="Arial"/>
          <w:b/>
          <w:bCs/>
          <w:szCs w:val="22"/>
        </w:rPr>
        <w:t>Généralités</w:t>
      </w:r>
    </w:p>
    <w:p w14:paraId="63C602B4" w14:textId="77777777" w:rsidR="00414A4D" w:rsidRPr="00B14110" w:rsidRDefault="00414A4D" w:rsidP="00414A4D">
      <w:pPr>
        <w:autoSpaceDE w:val="0"/>
        <w:autoSpaceDN w:val="0"/>
        <w:adjustRightInd w:val="0"/>
        <w:jc w:val="both"/>
        <w:rPr>
          <w:rFonts w:cs="Arial"/>
          <w:szCs w:val="22"/>
        </w:rPr>
      </w:pPr>
      <w:r w:rsidRPr="00B14110">
        <w:rPr>
          <w:rFonts w:cs="Arial"/>
          <w:bCs/>
          <w:szCs w:val="22"/>
        </w:rPr>
        <w:t xml:space="preserve">Le présent accord cadre est mis en œuvre au moyen de marchés subséquents que le CEA contractualise selon ses besoins. </w:t>
      </w:r>
    </w:p>
    <w:p w14:paraId="3E62A821" w14:textId="77777777" w:rsidR="00414A4D" w:rsidRPr="00B14110" w:rsidRDefault="00414A4D" w:rsidP="00414A4D">
      <w:pPr>
        <w:autoSpaceDE w:val="0"/>
        <w:autoSpaceDN w:val="0"/>
        <w:adjustRightInd w:val="0"/>
        <w:jc w:val="both"/>
        <w:rPr>
          <w:rFonts w:cs="Arial"/>
          <w:szCs w:val="22"/>
        </w:rPr>
      </w:pPr>
      <w:r w:rsidRPr="00B14110">
        <w:rPr>
          <w:rFonts w:cs="Arial"/>
          <w:szCs w:val="22"/>
        </w:rPr>
        <w:t>Le CEA ne s’engage pas sur une quantité minimale ou maximale de marchés subséquents pendant la durée du présent accord cadre, le Titulaire ne peut donc prétendre à aucune indemnisation à ce titre.</w:t>
      </w:r>
    </w:p>
    <w:p w14:paraId="718C98C5" w14:textId="77777777" w:rsidR="006C127B" w:rsidRPr="00B14110" w:rsidRDefault="006C127B" w:rsidP="006C127B">
      <w:pPr>
        <w:jc w:val="both"/>
        <w:rPr>
          <w:rFonts w:cs="Arial"/>
          <w:szCs w:val="22"/>
        </w:rPr>
      </w:pPr>
      <w:r w:rsidRPr="00B14110">
        <w:rPr>
          <w:rFonts w:cs="Arial"/>
          <w:szCs w:val="22"/>
        </w:rPr>
        <w:t xml:space="preserve">Le CEA se réserve le droit de passer commande auprès d’un autre opérateur économique pendant toute la durée de l’accord-cadre pour les Travaux objets de celui-ci, notamment dans le cas où l’offre des Titulaires ne satisfait pas aux exigences du CEA pour le marché subséquent, ou en cas d’incapacité </w:t>
      </w:r>
      <w:r>
        <w:rPr>
          <w:rFonts w:cs="Arial"/>
          <w:szCs w:val="22"/>
        </w:rPr>
        <w:t xml:space="preserve">à répondre aux contraintes de planning travaux </w:t>
      </w:r>
      <w:r w:rsidRPr="00B14110">
        <w:rPr>
          <w:rFonts w:cs="Arial"/>
          <w:szCs w:val="22"/>
        </w:rPr>
        <w:t>de ceux-ci</w:t>
      </w:r>
      <w:r>
        <w:rPr>
          <w:rFonts w:cs="Arial"/>
          <w:szCs w:val="22"/>
        </w:rPr>
        <w:t xml:space="preserve"> dûment justifiée. </w:t>
      </w:r>
    </w:p>
    <w:p w14:paraId="3E3D7DF2" w14:textId="77777777" w:rsidR="00414A4D" w:rsidRPr="00BF4390" w:rsidRDefault="00414A4D" w:rsidP="00414A4D">
      <w:pPr>
        <w:autoSpaceDE w:val="0"/>
        <w:autoSpaceDN w:val="0"/>
        <w:adjustRightInd w:val="0"/>
        <w:jc w:val="both"/>
        <w:rPr>
          <w:rFonts w:cs="Arial"/>
          <w:color w:val="000000"/>
          <w:szCs w:val="22"/>
        </w:rPr>
      </w:pPr>
    </w:p>
    <w:p w14:paraId="58158E8B" w14:textId="6D2C6C4B" w:rsidR="00414A4D" w:rsidRPr="001C6145" w:rsidRDefault="00414A4D" w:rsidP="00414A4D">
      <w:pPr>
        <w:autoSpaceDE w:val="0"/>
        <w:autoSpaceDN w:val="0"/>
        <w:adjustRightInd w:val="0"/>
        <w:jc w:val="both"/>
        <w:rPr>
          <w:rFonts w:cs="Arial"/>
          <w:color w:val="000000"/>
          <w:szCs w:val="22"/>
        </w:rPr>
      </w:pPr>
      <w:r w:rsidRPr="003616F8">
        <w:rPr>
          <w:rFonts w:cs="Arial"/>
          <w:color w:val="000000"/>
          <w:szCs w:val="22"/>
        </w:rPr>
        <w:t xml:space="preserve">Le montant total des marchés subséquents pour la durée initiale et pour toute la période de reconduction de l’accord-cadre ne saurait excéder le montant </w:t>
      </w:r>
      <w:r w:rsidRPr="001C6145">
        <w:rPr>
          <w:rFonts w:cs="Arial"/>
          <w:color w:val="000000"/>
          <w:szCs w:val="22"/>
        </w:rPr>
        <w:t xml:space="preserve">défini à l’article </w:t>
      </w:r>
      <w:r w:rsidR="001E46D7">
        <w:rPr>
          <w:rFonts w:cs="Arial"/>
          <w:color w:val="000000"/>
          <w:szCs w:val="22"/>
        </w:rPr>
        <w:t>17</w:t>
      </w:r>
      <w:r w:rsidRPr="001C6145">
        <w:rPr>
          <w:rFonts w:cs="Arial"/>
          <w:color w:val="000000"/>
          <w:szCs w:val="22"/>
        </w:rPr>
        <w:t xml:space="preserve"> du présent accord. </w:t>
      </w:r>
    </w:p>
    <w:p w14:paraId="4E0A5E56" w14:textId="77777777" w:rsidR="00414A4D" w:rsidRPr="001C6145" w:rsidRDefault="00414A4D" w:rsidP="00414A4D">
      <w:pPr>
        <w:autoSpaceDE w:val="0"/>
        <w:autoSpaceDN w:val="0"/>
        <w:adjustRightInd w:val="0"/>
        <w:jc w:val="both"/>
        <w:rPr>
          <w:rFonts w:cs="Arial"/>
          <w:color w:val="000000"/>
          <w:szCs w:val="22"/>
        </w:rPr>
      </w:pPr>
    </w:p>
    <w:p w14:paraId="7ED1DC09" w14:textId="5909444D" w:rsidR="00414A4D" w:rsidRPr="006922B9" w:rsidRDefault="00414A4D" w:rsidP="00414A4D">
      <w:pPr>
        <w:autoSpaceDE w:val="0"/>
        <w:autoSpaceDN w:val="0"/>
        <w:adjustRightInd w:val="0"/>
        <w:jc w:val="both"/>
        <w:rPr>
          <w:rFonts w:cs="Arial"/>
          <w:color w:val="000000"/>
          <w:szCs w:val="22"/>
        </w:rPr>
      </w:pPr>
      <w:r w:rsidRPr="001C6145">
        <w:rPr>
          <w:rFonts w:cs="Arial"/>
          <w:color w:val="000000"/>
          <w:szCs w:val="22"/>
        </w:rPr>
        <w:lastRenderedPageBreak/>
        <w:t xml:space="preserve">Le présent accord fixe conformément à l’article </w:t>
      </w:r>
      <w:r w:rsidR="001E46D7">
        <w:rPr>
          <w:rFonts w:cs="Arial"/>
          <w:color w:val="000000"/>
          <w:szCs w:val="22"/>
        </w:rPr>
        <w:t>17</w:t>
      </w:r>
      <w:r w:rsidRPr="001C6145">
        <w:rPr>
          <w:rFonts w:cs="Arial"/>
          <w:color w:val="000000"/>
          <w:szCs w:val="22"/>
        </w:rPr>
        <w:t xml:space="preserve"> un montant plafond à chaque marché subséquent. Pour tout besoin excédant ce plafond, le CEA procède</w:t>
      </w:r>
      <w:r w:rsidRPr="006922B9">
        <w:rPr>
          <w:rFonts w:cs="Arial"/>
          <w:color w:val="000000"/>
          <w:szCs w:val="22"/>
        </w:rPr>
        <w:t xml:space="preserve"> par voie de mise en concurrence en dehors de l’application du présent accord-cadre.</w:t>
      </w:r>
    </w:p>
    <w:p w14:paraId="53F33A75" w14:textId="77777777" w:rsidR="00414A4D" w:rsidRPr="003003B7" w:rsidRDefault="00414A4D" w:rsidP="00414A4D">
      <w:pPr>
        <w:autoSpaceDE w:val="0"/>
        <w:autoSpaceDN w:val="0"/>
        <w:adjustRightInd w:val="0"/>
        <w:jc w:val="both"/>
        <w:rPr>
          <w:rFonts w:cs="Arial"/>
          <w:color w:val="000000"/>
          <w:szCs w:val="22"/>
        </w:rPr>
      </w:pPr>
    </w:p>
    <w:p w14:paraId="351677A4" w14:textId="77777777" w:rsidR="00414A4D" w:rsidRPr="00BF4390" w:rsidRDefault="00414A4D" w:rsidP="00414A4D">
      <w:pPr>
        <w:autoSpaceDE w:val="0"/>
        <w:autoSpaceDN w:val="0"/>
        <w:adjustRightInd w:val="0"/>
        <w:jc w:val="both"/>
        <w:rPr>
          <w:rFonts w:cs="Arial"/>
          <w:color w:val="000000"/>
          <w:szCs w:val="22"/>
        </w:rPr>
      </w:pPr>
      <w:r w:rsidRPr="003003B7">
        <w:rPr>
          <w:rFonts w:cs="Arial"/>
          <w:color w:val="000000"/>
          <w:szCs w:val="22"/>
        </w:rPr>
        <w:t xml:space="preserve">Le Titulaire s’engage à honorer l’ensemble des </w:t>
      </w:r>
      <w:r>
        <w:rPr>
          <w:rFonts w:cs="Arial"/>
          <w:color w:val="000000"/>
          <w:szCs w:val="22"/>
        </w:rPr>
        <w:t>marchés subséquents</w:t>
      </w:r>
      <w:r w:rsidRPr="003003B7">
        <w:rPr>
          <w:rFonts w:cs="Arial"/>
          <w:color w:val="000000"/>
          <w:szCs w:val="22"/>
        </w:rPr>
        <w:t xml:space="preserve"> émis par le CEA pendant la durée </w:t>
      </w:r>
      <w:r>
        <w:rPr>
          <w:rFonts w:cs="Arial"/>
          <w:color w:val="000000"/>
          <w:szCs w:val="22"/>
        </w:rPr>
        <w:t>de l’accord-cadre</w:t>
      </w:r>
      <w:r w:rsidRPr="003003B7">
        <w:rPr>
          <w:rFonts w:cs="Arial"/>
          <w:color w:val="000000"/>
          <w:szCs w:val="22"/>
        </w:rPr>
        <w:t xml:space="preserve">, </w:t>
      </w:r>
      <w:r>
        <w:rPr>
          <w:rFonts w:cs="Arial"/>
          <w:color w:val="000000"/>
          <w:szCs w:val="22"/>
        </w:rPr>
        <w:t xml:space="preserve">et ce, </w:t>
      </w:r>
      <w:r w:rsidRPr="003003B7">
        <w:rPr>
          <w:rFonts w:cs="Arial"/>
          <w:color w:val="000000"/>
          <w:szCs w:val="22"/>
        </w:rPr>
        <w:t xml:space="preserve">même si le délai d’exécution </w:t>
      </w:r>
      <w:r>
        <w:rPr>
          <w:rFonts w:cs="Arial"/>
          <w:color w:val="000000"/>
          <w:szCs w:val="22"/>
        </w:rPr>
        <w:t>du marché subséquent</w:t>
      </w:r>
      <w:r w:rsidRPr="003003B7">
        <w:rPr>
          <w:rFonts w:cs="Arial"/>
          <w:color w:val="000000"/>
          <w:szCs w:val="22"/>
        </w:rPr>
        <w:t xml:space="preserve"> va au-delà de la date de fin </w:t>
      </w:r>
      <w:r>
        <w:rPr>
          <w:rFonts w:cs="Arial"/>
          <w:color w:val="000000"/>
          <w:szCs w:val="22"/>
        </w:rPr>
        <w:t>de l’accord-cadre</w:t>
      </w:r>
      <w:r w:rsidRPr="003003B7">
        <w:rPr>
          <w:rFonts w:cs="Arial"/>
          <w:color w:val="000000"/>
          <w:szCs w:val="22"/>
        </w:rPr>
        <w:t>.</w:t>
      </w:r>
    </w:p>
    <w:p w14:paraId="6D990074" w14:textId="77777777" w:rsidR="00414A4D" w:rsidRPr="00884B89" w:rsidRDefault="00414A4D" w:rsidP="005E2CAE">
      <w:pPr>
        <w:rPr>
          <w:rFonts w:cs="Arial"/>
          <w:szCs w:val="22"/>
        </w:rPr>
      </w:pPr>
    </w:p>
    <w:p w14:paraId="06831F96" w14:textId="1B1DB6C8" w:rsidR="005E2CAE" w:rsidRPr="00884B89" w:rsidRDefault="005E2CAE" w:rsidP="005E2CAE">
      <w:pPr>
        <w:jc w:val="both"/>
        <w:rPr>
          <w:rFonts w:cs="Arial"/>
          <w:szCs w:val="22"/>
        </w:rPr>
      </w:pPr>
      <w:r w:rsidRPr="00884B89">
        <w:rPr>
          <w:rFonts w:cs="Arial"/>
          <w:b/>
          <w:szCs w:val="22"/>
        </w:rPr>
        <w:t>7.</w:t>
      </w:r>
      <w:r w:rsidR="00414A4D">
        <w:rPr>
          <w:rFonts w:cs="Arial"/>
          <w:b/>
          <w:szCs w:val="22"/>
        </w:rPr>
        <w:t>2</w:t>
      </w:r>
      <w:r w:rsidRPr="00884B89">
        <w:rPr>
          <w:rFonts w:cs="Arial"/>
          <w:b/>
          <w:szCs w:val="22"/>
        </w:rPr>
        <w:t xml:space="preserve"> -</w:t>
      </w:r>
      <w:r w:rsidRPr="00884B89">
        <w:rPr>
          <w:rFonts w:cs="Arial"/>
          <w:szCs w:val="22"/>
        </w:rPr>
        <w:t xml:space="preserve"> Pour chaque demande de travaux, le CEA adresse au Titulaire des spécifications techniques ou des plans en précisant le lieu, le délai d’intervention et la nature des travaux à réaliser.</w:t>
      </w:r>
    </w:p>
    <w:p w14:paraId="6F5F808D" w14:textId="77777777" w:rsidR="005E2CAE" w:rsidRPr="00884B89" w:rsidRDefault="005E2CAE" w:rsidP="005E2CAE">
      <w:pPr>
        <w:rPr>
          <w:rFonts w:cs="Arial"/>
          <w:szCs w:val="22"/>
        </w:rPr>
      </w:pPr>
    </w:p>
    <w:p w14:paraId="3DD390DE" w14:textId="77777777" w:rsidR="005E2CAE" w:rsidRPr="00884B89" w:rsidRDefault="005E2CAE" w:rsidP="005E2CAE">
      <w:pPr>
        <w:jc w:val="both"/>
        <w:rPr>
          <w:rFonts w:cs="Arial"/>
          <w:szCs w:val="22"/>
        </w:rPr>
      </w:pPr>
      <w:r w:rsidRPr="00884B89">
        <w:rPr>
          <w:rFonts w:cs="Arial"/>
          <w:szCs w:val="22"/>
        </w:rPr>
        <w:t xml:space="preserve">A réception de la demande du CEA, le Titulaire transmet en retour un devis détaillé indiquant : </w:t>
      </w:r>
    </w:p>
    <w:p w14:paraId="786960FF" w14:textId="77777777" w:rsidR="005E2CAE" w:rsidRPr="00884B89" w:rsidRDefault="005E2CAE" w:rsidP="005E2CAE">
      <w:pPr>
        <w:jc w:val="both"/>
        <w:rPr>
          <w:rFonts w:cs="Arial"/>
          <w:szCs w:val="22"/>
        </w:rPr>
      </w:pPr>
      <w:r w:rsidRPr="00884B89">
        <w:rPr>
          <w:rFonts w:cs="Arial"/>
          <w:szCs w:val="22"/>
        </w:rPr>
        <w:t>-  la date d’intervention,</w:t>
      </w:r>
    </w:p>
    <w:p w14:paraId="7DBB1A5B" w14:textId="77777777" w:rsidR="005E2CAE" w:rsidRPr="00884B89" w:rsidRDefault="005E2CAE" w:rsidP="005E2CAE">
      <w:pPr>
        <w:jc w:val="both"/>
        <w:rPr>
          <w:rFonts w:cs="Arial"/>
          <w:szCs w:val="22"/>
        </w:rPr>
      </w:pPr>
      <w:r w:rsidRPr="00884B89">
        <w:rPr>
          <w:rFonts w:cs="Arial"/>
          <w:szCs w:val="22"/>
        </w:rPr>
        <w:t>-  la durée d’exécution des travaux,</w:t>
      </w:r>
    </w:p>
    <w:p w14:paraId="0DEF21DA" w14:textId="27EEA2E0" w:rsidR="005E2CAE" w:rsidRPr="00884B89" w:rsidRDefault="005E2CAE" w:rsidP="005E2CAE">
      <w:pPr>
        <w:ind w:left="180" w:hanging="180"/>
        <w:jc w:val="both"/>
        <w:rPr>
          <w:rFonts w:cs="Arial"/>
          <w:szCs w:val="22"/>
        </w:rPr>
      </w:pPr>
      <w:r w:rsidRPr="00812AA3">
        <w:rPr>
          <w:rFonts w:cs="Arial"/>
          <w:szCs w:val="22"/>
        </w:rPr>
        <w:t xml:space="preserve">- </w:t>
      </w:r>
      <w:ins w:id="47" w:author="YHUEL Steven" w:date="2026-02-09T15:30:00Z">
        <w:r w:rsidR="005F75A1">
          <w:rPr>
            <w:rFonts w:cs="Arial"/>
            <w:szCs w:val="22"/>
          </w:rPr>
          <w:t xml:space="preserve"> </w:t>
        </w:r>
      </w:ins>
      <w:r w:rsidRPr="00812AA3">
        <w:rPr>
          <w:rFonts w:cs="Arial"/>
          <w:szCs w:val="22"/>
        </w:rPr>
        <w:t>le montant forfaitaire décomposé suivant le Bordereau de Prix Unitaires joint en annexe n°3 (référence, désignation, prix unitaire et quantité), éventuellement</w:t>
      </w:r>
      <w:r w:rsidRPr="00884B89">
        <w:rPr>
          <w:rFonts w:cs="Arial"/>
          <w:szCs w:val="22"/>
        </w:rPr>
        <w:t xml:space="preserve"> majoré des coefficients définis </w:t>
      </w:r>
      <w:r>
        <w:rPr>
          <w:rFonts w:cs="Arial"/>
          <w:szCs w:val="22"/>
        </w:rPr>
        <w:t>dans la même annexe</w:t>
      </w:r>
      <w:r w:rsidRPr="00884B89">
        <w:rPr>
          <w:rFonts w:cs="Arial"/>
          <w:szCs w:val="22"/>
        </w:rPr>
        <w:t xml:space="preserve"> selon les modes et conditions de pose.</w:t>
      </w:r>
    </w:p>
    <w:p w14:paraId="29F2675D" w14:textId="77777777" w:rsidR="005E2CAE" w:rsidRPr="00884B89" w:rsidRDefault="005E2CAE" w:rsidP="005E2CAE">
      <w:pPr>
        <w:ind w:left="180" w:hanging="180"/>
        <w:jc w:val="both"/>
        <w:rPr>
          <w:rFonts w:cs="Arial"/>
          <w:szCs w:val="22"/>
        </w:rPr>
      </w:pPr>
    </w:p>
    <w:p w14:paraId="537412FB" w14:textId="77777777" w:rsidR="005E2CAE" w:rsidRPr="00884B89" w:rsidRDefault="005E2CAE" w:rsidP="005E2CAE">
      <w:pPr>
        <w:jc w:val="both"/>
        <w:rPr>
          <w:rFonts w:cs="Arial"/>
          <w:szCs w:val="22"/>
        </w:rPr>
      </w:pPr>
      <w:r w:rsidRPr="00884B89">
        <w:rPr>
          <w:rFonts w:cs="Arial"/>
          <w:szCs w:val="22"/>
        </w:rPr>
        <w:t>Chaque poste du devis doit faire référence à la ligne correspondante du Bordereau de Prix Unitaires et mentionner les quantités mises en œuvre.</w:t>
      </w:r>
    </w:p>
    <w:p w14:paraId="270909DE" w14:textId="77777777" w:rsidR="005E2CAE" w:rsidRPr="00884B89" w:rsidRDefault="005E2CAE" w:rsidP="005E2CAE">
      <w:pPr>
        <w:jc w:val="both"/>
        <w:rPr>
          <w:rFonts w:cs="Arial"/>
          <w:szCs w:val="22"/>
        </w:rPr>
      </w:pPr>
    </w:p>
    <w:p w14:paraId="20CC4598" w14:textId="42B319E1" w:rsidR="005E2CAE" w:rsidRPr="00884B89" w:rsidRDefault="005E2CAE" w:rsidP="005E2CAE">
      <w:pPr>
        <w:jc w:val="both"/>
        <w:rPr>
          <w:rFonts w:cs="Arial"/>
          <w:szCs w:val="22"/>
        </w:rPr>
      </w:pPr>
      <w:r w:rsidRPr="00884B89">
        <w:rPr>
          <w:rFonts w:cs="Arial"/>
          <w:b/>
          <w:szCs w:val="22"/>
        </w:rPr>
        <w:t>7.</w:t>
      </w:r>
      <w:r w:rsidR="00414A4D">
        <w:rPr>
          <w:rFonts w:cs="Arial"/>
          <w:b/>
          <w:szCs w:val="22"/>
        </w:rPr>
        <w:t>3</w:t>
      </w:r>
      <w:r w:rsidRPr="00884B89">
        <w:rPr>
          <w:rFonts w:cs="Arial"/>
          <w:b/>
          <w:szCs w:val="22"/>
        </w:rPr>
        <w:t xml:space="preserve"> -</w:t>
      </w:r>
      <w:r w:rsidRPr="00884B89">
        <w:rPr>
          <w:rFonts w:cs="Arial"/>
          <w:szCs w:val="22"/>
        </w:rPr>
        <w:t xml:space="preserve"> Les demandes de travaux font l’objet d’une </w:t>
      </w:r>
      <w:r w:rsidRPr="00884B89">
        <w:rPr>
          <w:rFonts w:cs="Arial"/>
          <w:color w:val="000000"/>
          <w:szCs w:val="22"/>
        </w:rPr>
        <w:t>demande d’intervention</w:t>
      </w:r>
      <w:r w:rsidRPr="00884B89">
        <w:rPr>
          <w:rFonts w:cs="Arial"/>
          <w:szCs w:val="22"/>
        </w:rPr>
        <w:t xml:space="preserve"> émise par le CEA et valant acceptation des devis présentés par le Titulaire. Le Titulaire ne peut procéder à l’exécution des travaux qu’après avoir reçu une demande d’intervention du CEA signée par le représentant dûment habilité.</w:t>
      </w:r>
    </w:p>
    <w:p w14:paraId="579697AF" w14:textId="77777777" w:rsidR="005E2CAE" w:rsidRPr="00884B89" w:rsidRDefault="005E2CAE" w:rsidP="005E2CAE">
      <w:pPr>
        <w:jc w:val="both"/>
        <w:rPr>
          <w:rFonts w:cs="Arial"/>
          <w:szCs w:val="22"/>
        </w:rPr>
      </w:pPr>
    </w:p>
    <w:p w14:paraId="4745E8A5" w14:textId="77777777" w:rsidR="005E2CAE" w:rsidRPr="00884B89" w:rsidRDefault="005E2CAE" w:rsidP="005E2CAE">
      <w:pPr>
        <w:jc w:val="both"/>
        <w:rPr>
          <w:rFonts w:cs="Arial"/>
          <w:szCs w:val="22"/>
        </w:rPr>
      </w:pPr>
      <w:r w:rsidRPr="00884B89">
        <w:rPr>
          <w:rFonts w:cs="Arial"/>
          <w:szCs w:val="22"/>
        </w:rPr>
        <w:t xml:space="preserve">Les </w:t>
      </w:r>
      <w:r w:rsidRPr="00884B89">
        <w:rPr>
          <w:rFonts w:cs="Arial"/>
          <w:color w:val="000000"/>
          <w:szCs w:val="22"/>
        </w:rPr>
        <w:t>demandes d’intervention</w:t>
      </w:r>
      <w:r w:rsidRPr="00884B89">
        <w:rPr>
          <w:rFonts w:cs="Arial"/>
          <w:szCs w:val="22"/>
        </w:rPr>
        <w:t xml:space="preserve"> portent leur propre numéro et font référence au présent accord-cadre dont toutes les dispositions sont applicables.</w:t>
      </w:r>
    </w:p>
    <w:p w14:paraId="5FFAD423" w14:textId="77777777" w:rsidR="005E2CAE" w:rsidRPr="00884B89" w:rsidRDefault="005E2CAE" w:rsidP="005E2CAE">
      <w:pPr>
        <w:rPr>
          <w:rFonts w:cs="Arial"/>
          <w:szCs w:val="22"/>
        </w:rPr>
      </w:pPr>
    </w:p>
    <w:p w14:paraId="34A92685" w14:textId="2D956777" w:rsidR="005E2CAE" w:rsidRPr="00884B89" w:rsidRDefault="005E2CAE" w:rsidP="005E2CAE">
      <w:pPr>
        <w:jc w:val="both"/>
        <w:rPr>
          <w:rFonts w:cs="Arial"/>
          <w:szCs w:val="22"/>
        </w:rPr>
      </w:pPr>
      <w:r w:rsidRPr="00884B89">
        <w:rPr>
          <w:rFonts w:cs="Arial"/>
          <w:szCs w:val="22"/>
        </w:rPr>
        <w:t xml:space="preserve">Chaque </w:t>
      </w:r>
      <w:r w:rsidRPr="00884B89">
        <w:rPr>
          <w:rFonts w:cs="Arial"/>
          <w:color w:val="000000"/>
          <w:szCs w:val="22"/>
        </w:rPr>
        <w:t>demande d’intervention</w:t>
      </w:r>
      <w:r w:rsidRPr="00884B89">
        <w:rPr>
          <w:rFonts w:cs="Arial"/>
          <w:szCs w:val="22"/>
        </w:rPr>
        <w:t xml:space="preserve"> établie par le CEA précise : </w:t>
      </w:r>
    </w:p>
    <w:p w14:paraId="5837940E" w14:textId="77777777" w:rsidR="005E2CAE" w:rsidRPr="00884B89" w:rsidRDefault="005E2CAE" w:rsidP="005E2CAE">
      <w:pPr>
        <w:jc w:val="both"/>
        <w:rPr>
          <w:rFonts w:cs="Arial"/>
          <w:szCs w:val="22"/>
        </w:rPr>
      </w:pPr>
      <w:r w:rsidRPr="00884B89">
        <w:rPr>
          <w:rFonts w:cs="Arial"/>
          <w:szCs w:val="22"/>
        </w:rPr>
        <w:t xml:space="preserve">- le numéro d’affaire </w:t>
      </w:r>
      <w:r>
        <w:rPr>
          <w:rFonts w:cs="Arial"/>
          <w:szCs w:val="22"/>
        </w:rPr>
        <w:t>GESTAFF</w:t>
      </w:r>
      <w:r w:rsidRPr="00884B89">
        <w:rPr>
          <w:rFonts w:cs="Arial"/>
          <w:szCs w:val="22"/>
        </w:rPr>
        <w:t xml:space="preserve"> et le nom du chargé d’affaires CEA, </w:t>
      </w:r>
    </w:p>
    <w:p w14:paraId="6737D1D2" w14:textId="77777777" w:rsidR="005E2CAE" w:rsidRPr="00884B89" w:rsidRDefault="005E2CAE" w:rsidP="005E2CAE">
      <w:pPr>
        <w:jc w:val="both"/>
        <w:rPr>
          <w:rFonts w:cs="Arial"/>
          <w:szCs w:val="22"/>
        </w:rPr>
      </w:pPr>
      <w:r w:rsidRPr="00884B89">
        <w:rPr>
          <w:rFonts w:cs="Arial"/>
          <w:szCs w:val="22"/>
        </w:rPr>
        <w:t>- la</w:t>
      </w:r>
      <w:r>
        <w:rPr>
          <w:rFonts w:cs="Arial"/>
          <w:szCs w:val="22"/>
        </w:rPr>
        <w:t xml:space="preserve"> nature des travaux à réaliser et première analyse de risques</w:t>
      </w:r>
    </w:p>
    <w:p w14:paraId="63796557" w14:textId="77777777" w:rsidR="005E2CAE" w:rsidRPr="00884B89" w:rsidRDefault="005E2CAE" w:rsidP="005E2CAE">
      <w:pPr>
        <w:jc w:val="both"/>
        <w:rPr>
          <w:rFonts w:cs="Arial"/>
          <w:szCs w:val="22"/>
        </w:rPr>
      </w:pPr>
      <w:r w:rsidRPr="00884B89">
        <w:rPr>
          <w:rFonts w:cs="Arial"/>
          <w:szCs w:val="22"/>
        </w:rPr>
        <w:t xml:space="preserve">- le lieu d’exécution (bâtiment et local), </w:t>
      </w:r>
    </w:p>
    <w:p w14:paraId="4331A4B4" w14:textId="77777777" w:rsidR="005E2CAE" w:rsidRPr="005B57EF" w:rsidRDefault="005E2CAE" w:rsidP="005E2CAE">
      <w:pPr>
        <w:jc w:val="both"/>
        <w:rPr>
          <w:rFonts w:cs="Arial"/>
          <w:szCs w:val="22"/>
        </w:rPr>
      </w:pPr>
      <w:r w:rsidRPr="00884B89">
        <w:rPr>
          <w:rFonts w:cs="Arial"/>
          <w:szCs w:val="22"/>
        </w:rPr>
        <w:t xml:space="preserve">- le délai de </w:t>
      </w:r>
      <w:r w:rsidRPr="005B57EF">
        <w:rPr>
          <w:rFonts w:cs="Arial"/>
          <w:szCs w:val="22"/>
        </w:rPr>
        <w:t>réalisation (travaux urgents ou planifiés),</w:t>
      </w:r>
    </w:p>
    <w:p w14:paraId="62886F05" w14:textId="77777777" w:rsidR="005E2CAE" w:rsidRPr="005B57EF" w:rsidRDefault="005E2CAE" w:rsidP="005E2CAE">
      <w:pPr>
        <w:ind w:left="180" w:hanging="180"/>
        <w:jc w:val="both"/>
        <w:rPr>
          <w:rFonts w:cs="Arial"/>
          <w:szCs w:val="22"/>
        </w:rPr>
      </w:pPr>
      <w:r w:rsidRPr="005B57EF">
        <w:rPr>
          <w:rFonts w:cs="Arial"/>
          <w:szCs w:val="22"/>
        </w:rPr>
        <w:t xml:space="preserve">- le montant forfaitaire décomposé sur la base des prix unitaires du bordereau figurant en annexe n°3, éventuellement majorés des coefficients définis dans la même annexe selon les modes et conditions de pose, </w:t>
      </w:r>
    </w:p>
    <w:p w14:paraId="271806A8" w14:textId="77777777" w:rsidR="005E2CAE" w:rsidRPr="00884B89" w:rsidRDefault="005E2CAE" w:rsidP="005E2CAE">
      <w:pPr>
        <w:jc w:val="both"/>
        <w:rPr>
          <w:rFonts w:cs="Arial"/>
          <w:szCs w:val="22"/>
        </w:rPr>
      </w:pPr>
      <w:r w:rsidRPr="005B57EF">
        <w:rPr>
          <w:rFonts w:cs="Arial"/>
          <w:szCs w:val="22"/>
        </w:rPr>
        <w:t>- le numéro d’imputation budgétaire de l’unité du CEA.</w:t>
      </w:r>
    </w:p>
    <w:p w14:paraId="5FC42DD3" w14:textId="77777777" w:rsidR="005E2CAE" w:rsidRPr="00884B89" w:rsidRDefault="005E2CAE" w:rsidP="005E2CAE">
      <w:pPr>
        <w:jc w:val="both"/>
        <w:rPr>
          <w:rFonts w:cs="Arial"/>
          <w:szCs w:val="22"/>
        </w:rPr>
      </w:pPr>
    </w:p>
    <w:p w14:paraId="041EECD8" w14:textId="24FD5E0D" w:rsidR="005E2CAE" w:rsidRPr="00884B89" w:rsidRDefault="005E2CAE" w:rsidP="005E2CAE">
      <w:pPr>
        <w:jc w:val="both"/>
        <w:rPr>
          <w:rFonts w:cs="Arial"/>
        </w:rPr>
      </w:pPr>
      <w:r w:rsidRPr="00AC772A">
        <w:rPr>
          <w:rFonts w:cs="Arial"/>
          <w:b/>
          <w:szCs w:val="22"/>
        </w:rPr>
        <w:t>7.</w:t>
      </w:r>
      <w:r w:rsidR="00414A4D">
        <w:rPr>
          <w:rFonts w:cs="Arial"/>
          <w:b/>
          <w:szCs w:val="22"/>
        </w:rPr>
        <w:t>4</w:t>
      </w:r>
      <w:r w:rsidRPr="00AC772A">
        <w:rPr>
          <w:rFonts w:cs="Arial"/>
          <w:b/>
          <w:szCs w:val="22"/>
        </w:rPr>
        <w:t xml:space="preserve"> - </w:t>
      </w:r>
      <w:r w:rsidRPr="00AC772A">
        <w:rPr>
          <w:rFonts w:cs="Arial"/>
        </w:rPr>
        <w:t>I</w:t>
      </w:r>
      <w:r w:rsidRPr="00AC772A">
        <w:rPr>
          <w:rFonts w:cs="Arial"/>
          <w:szCs w:val="22"/>
        </w:rPr>
        <w:t xml:space="preserve">l est précisé que les travaux réalisés dans le cadre du présent accord-cadre sont </w:t>
      </w:r>
      <w:r w:rsidRPr="00AC772A">
        <w:rPr>
          <w:rFonts w:cs="Arial"/>
          <w:b/>
          <w:szCs w:val="22"/>
        </w:rPr>
        <w:t xml:space="preserve">plafonnés à </w:t>
      </w:r>
      <w:r w:rsidR="00333814">
        <w:rPr>
          <w:rFonts w:cs="Arial"/>
          <w:b/>
          <w:szCs w:val="22"/>
        </w:rPr>
        <w:t>4</w:t>
      </w:r>
      <w:r>
        <w:rPr>
          <w:rFonts w:cs="Arial"/>
          <w:b/>
          <w:szCs w:val="22"/>
        </w:rPr>
        <w:t>0</w:t>
      </w:r>
      <w:r w:rsidRPr="00AC772A">
        <w:rPr>
          <w:rFonts w:cs="Arial"/>
          <w:b/>
          <w:szCs w:val="22"/>
        </w:rPr>
        <w:t>.000 € HT</w:t>
      </w:r>
      <w:r w:rsidRPr="00AC772A">
        <w:rPr>
          <w:rFonts w:cs="Arial"/>
          <w:szCs w:val="22"/>
        </w:rPr>
        <w:t xml:space="preserve"> par demande de travaux. Pour les affaires d’un montant supérieur, le CEA procède à une mise en concurrence élargie. Ces travaux font l’objet d’une commande distincte ne faisant pas référence au présent accord-cadre.</w:t>
      </w:r>
    </w:p>
    <w:p w14:paraId="3170D13E" w14:textId="77777777" w:rsidR="005E2CAE" w:rsidRPr="00884B89" w:rsidRDefault="005E2CAE" w:rsidP="005E2CAE">
      <w:pPr>
        <w:jc w:val="both"/>
        <w:rPr>
          <w:rFonts w:cs="Arial"/>
          <w:szCs w:val="22"/>
        </w:rPr>
      </w:pPr>
    </w:p>
    <w:p w14:paraId="501808E5" w14:textId="5890447D" w:rsidR="005E2CAE" w:rsidRPr="00884B89" w:rsidRDefault="005E2CAE" w:rsidP="005E2CAE">
      <w:pPr>
        <w:jc w:val="both"/>
        <w:rPr>
          <w:rFonts w:cs="Arial"/>
          <w:szCs w:val="22"/>
        </w:rPr>
      </w:pPr>
      <w:r w:rsidRPr="00884B89">
        <w:rPr>
          <w:rFonts w:cs="Arial"/>
          <w:b/>
          <w:szCs w:val="22"/>
        </w:rPr>
        <w:t>7.</w:t>
      </w:r>
      <w:r w:rsidR="00414A4D">
        <w:rPr>
          <w:rFonts w:cs="Arial"/>
          <w:b/>
          <w:szCs w:val="22"/>
        </w:rPr>
        <w:t>5</w:t>
      </w:r>
      <w:r w:rsidRPr="00884B89">
        <w:rPr>
          <w:rFonts w:cs="Arial"/>
          <w:b/>
          <w:szCs w:val="22"/>
        </w:rPr>
        <w:t xml:space="preserve"> -</w:t>
      </w:r>
      <w:r w:rsidRPr="00884B89">
        <w:rPr>
          <w:rFonts w:cs="Arial"/>
          <w:szCs w:val="22"/>
        </w:rPr>
        <w:t xml:space="preserve"> Pour les travaux à caractère urgent (évènements mettant en cause la sécurité des personnes et de biens ou présentant une gêne à l’exploitation), le Titulaire doit intervenir </w:t>
      </w:r>
      <w:r w:rsidRPr="00884B89">
        <w:rPr>
          <w:rFonts w:cs="Arial"/>
          <w:b/>
          <w:szCs w:val="22"/>
        </w:rPr>
        <w:t>dans les 4 heures</w:t>
      </w:r>
      <w:r w:rsidRPr="00884B89">
        <w:rPr>
          <w:rFonts w:cs="Arial"/>
          <w:szCs w:val="22"/>
        </w:rPr>
        <w:t xml:space="preserve"> </w:t>
      </w:r>
      <w:r w:rsidRPr="00884B89">
        <w:rPr>
          <w:rFonts w:cs="Arial"/>
          <w:b/>
          <w:szCs w:val="22"/>
        </w:rPr>
        <w:t xml:space="preserve">ouvrées </w:t>
      </w:r>
      <w:r w:rsidRPr="00884B89">
        <w:rPr>
          <w:rFonts w:cs="Arial"/>
          <w:szCs w:val="22"/>
        </w:rPr>
        <w:t xml:space="preserve">à compter de la date de réception de la demande de travaux du CEA transmise par télécopie et indiquant explicitement « URGENT ». </w:t>
      </w:r>
    </w:p>
    <w:p w14:paraId="451A1D12" w14:textId="77777777" w:rsidR="005E2CAE" w:rsidRPr="005B57EF" w:rsidRDefault="005E2CAE" w:rsidP="005E2CAE">
      <w:pPr>
        <w:jc w:val="both"/>
        <w:rPr>
          <w:rFonts w:cs="Arial"/>
          <w:szCs w:val="22"/>
        </w:rPr>
      </w:pPr>
      <w:r w:rsidRPr="00884B89">
        <w:rPr>
          <w:rFonts w:cs="Arial"/>
          <w:szCs w:val="22"/>
        </w:rPr>
        <w:t xml:space="preserve">Cette demande est ensuite régularisée par une </w:t>
      </w:r>
      <w:r w:rsidRPr="00884B89">
        <w:rPr>
          <w:rFonts w:cs="Arial"/>
          <w:color w:val="000000"/>
          <w:szCs w:val="22"/>
        </w:rPr>
        <w:t>demande d’intervention</w:t>
      </w:r>
      <w:r w:rsidRPr="00884B89">
        <w:rPr>
          <w:rFonts w:cs="Arial"/>
          <w:szCs w:val="22"/>
        </w:rPr>
        <w:t xml:space="preserve"> émise </w:t>
      </w:r>
      <w:r w:rsidRPr="005B57EF">
        <w:rPr>
          <w:rFonts w:cs="Arial"/>
          <w:szCs w:val="22"/>
        </w:rPr>
        <w:t>conformément aux dispositions de l’article 7.2.</w:t>
      </w:r>
    </w:p>
    <w:p w14:paraId="15DA1A40" w14:textId="77777777" w:rsidR="005E2CAE" w:rsidRPr="005B57EF" w:rsidRDefault="005E2CAE" w:rsidP="005E2CAE">
      <w:pPr>
        <w:rPr>
          <w:rFonts w:cs="Arial"/>
          <w:szCs w:val="22"/>
        </w:rPr>
      </w:pPr>
    </w:p>
    <w:p w14:paraId="6B2DD380" w14:textId="709C4616" w:rsidR="005E2CAE" w:rsidRPr="005B57EF" w:rsidRDefault="005E2CAE" w:rsidP="005E2CAE">
      <w:pPr>
        <w:jc w:val="both"/>
        <w:rPr>
          <w:rFonts w:cs="Arial"/>
          <w:szCs w:val="22"/>
        </w:rPr>
      </w:pPr>
      <w:r w:rsidRPr="005B57EF">
        <w:rPr>
          <w:rFonts w:cs="Arial"/>
          <w:b/>
          <w:szCs w:val="22"/>
        </w:rPr>
        <w:t>7.</w:t>
      </w:r>
      <w:r w:rsidR="00414A4D">
        <w:rPr>
          <w:rFonts w:cs="Arial"/>
          <w:b/>
          <w:szCs w:val="22"/>
        </w:rPr>
        <w:t>6</w:t>
      </w:r>
      <w:r w:rsidRPr="005B57EF">
        <w:rPr>
          <w:rFonts w:cs="Arial"/>
          <w:b/>
          <w:szCs w:val="22"/>
        </w:rPr>
        <w:t xml:space="preserve"> -</w:t>
      </w:r>
      <w:r w:rsidRPr="005B57EF">
        <w:rPr>
          <w:rFonts w:cs="Arial"/>
          <w:szCs w:val="22"/>
        </w:rPr>
        <w:t xml:space="preserve"> Le Titulaire a une obligation générale d’utiliser les postes du Bordereau de Prix</w:t>
      </w:r>
      <w:r>
        <w:rPr>
          <w:rFonts w:cs="Arial"/>
          <w:szCs w:val="22"/>
        </w:rPr>
        <w:t xml:space="preserve"> Unitaires définis en annexe n°3</w:t>
      </w:r>
      <w:r w:rsidRPr="005B57EF">
        <w:rPr>
          <w:rFonts w:cs="Arial"/>
          <w:szCs w:val="22"/>
        </w:rPr>
        <w:t xml:space="preserve">. </w:t>
      </w:r>
    </w:p>
    <w:p w14:paraId="5817D5ED" w14:textId="77777777" w:rsidR="005E2CAE" w:rsidRPr="00884B89" w:rsidRDefault="005E2CAE" w:rsidP="005E2CAE">
      <w:pPr>
        <w:jc w:val="both"/>
        <w:rPr>
          <w:rFonts w:cs="Arial"/>
          <w:szCs w:val="22"/>
        </w:rPr>
      </w:pPr>
      <w:r w:rsidRPr="005B57EF">
        <w:rPr>
          <w:rFonts w:cs="Arial"/>
          <w:szCs w:val="22"/>
        </w:rPr>
        <w:t>Toute utilisation d’un matériel non référencé au Bordereau de Prix Unitaires doit être justifiée et soumise à l’accord préalable du CEA</w:t>
      </w:r>
      <w:r w:rsidRPr="00884B89">
        <w:rPr>
          <w:rFonts w:cs="Arial"/>
          <w:szCs w:val="22"/>
        </w:rPr>
        <w:t>.</w:t>
      </w:r>
    </w:p>
    <w:p w14:paraId="2576CBD4" w14:textId="77777777" w:rsidR="005E2CAE" w:rsidRPr="00884B89" w:rsidRDefault="005E2CAE" w:rsidP="005E2CAE">
      <w:pPr>
        <w:jc w:val="both"/>
        <w:rPr>
          <w:rFonts w:cs="Arial"/>
          <w:szCs w:val="22"/>
        </w:rPr>
      </w:pPr>
    </w:p>
    <w:p w14:paraId="5976389D" w14:textId="5F192860" w:rsidR="005E2CAE" w:rsidRPr="00884B89" w:rsidRDefault="005E2CAE" w:rsidP="005E2CAE">
      <w:pPr>
        <w:jc w:val="both"/>
        <w:rPr>
          <w:rFonts w:cs="Arial"/>
          <w:szCs w:val="22"/>
        </w:rPr>
      </w:pPr>
      <w:r w:rsidRPr="00884B89">
        <w:rPr>
          <w:rFonts w:cs="Arial"/>
          <w:b/>
          <w:szCs w:val="22"/>
        </w:rPr>
        <w:lastRenderedPageBreak/>
        <w:t>7.</w:t>
      </w:r>
      <w:r w:rsidR="00414A4D">
        <w:rPr>
          <w:rFonts w:cs="Arial"/>
          <w:b/>
          <w:szCs w:val="22"/>
        </w:rPr>
        <w:t>7</w:t>
      </w:r>
      <w:r w:rsidRPr="00884B89">
        <w:rPr>
          <w:rFonts w:cs="Arial"/>
          <w:b/>
          <w:szCs w:val="22"/>
        </w:rPr>
        <w:t xml:space="preserve"> -</w:t>
      </w:r>
      <w:r w:rsidRPr="00884B89">
        <w:rPr>
          <w:rFonts w:cs="Arial"/>
          <w:szCs w:val="22"/>
        </w:rPr>
        <w:t xml:space="preserve"> Le Titulaire s’engage à mettre en œuvre des matériels neufs et conformes aux marques et types de matériels désignés au Bordereau de Prix Unitaires, la fourniture d’autres matériels devant revêtir un caractère exceptionnel.</w:t>
      </w:r>
    </w:p>
    <w:p w14:paraId="2766CC82" w14:textId="77777777" w:rsidR="005E2CAE" w:rsidRPr="00884B89" w:rsidRDefault="005E2CAE" w:rsidP="005E2CAE">
      <w:pPr>
        <w:jc w:val="both"/>
        <w:rPr>
          <w:rFonts w:cs="Arial"/>
          <w:szCs w:val="22"/>
        </w:rPr>
      </w:pPr>
      <w:r w:rsidRPr="00884B89">
        <w:rPr>
          <w:rFonts w:cs="Arial"/>
          <w:szCs w:val="22"/>
        </w:rPr>
        <w:t>Dans le cas où la marque ou le type d’un matériel figurant au Bordereau de Pr</w:t>
      </w:r>
      <w:r>
        <w:rPr>
          <w:rFonts w:cs="Arial"/>
          <w:szCs w:val="22"/>
        </w:rPr>
        <w:t>ix Unitaires joint en annexe n°3</w:t>
      </w:r>
      <w:r w:rsidRPr="00884B89">
        <w:rPr>
          <w:rFonts w:cs="Arial"/>
          <w:szCs w:val="22"/>
        </w:rPr>
        <w:t xml:space="preserve"> ne serait plus disponible, le Titulaire doit proposer au CEA, pour approbation, un matériel équivalent au même prix que celui du bordereau. </w:t>
      </w:r>
    </w:p>
    <w:p w14:paraId="2DC0592A" w14:textId="77777777" w:rsidR="005E2CAE" w:rsidRPr="00884B89" w:rsidRDefault="005E2CAE" w:rsidP="005E2CAE">
      <w:pPr>
        <w:jc w:val="both"/>
        <w:rPr>
          <w:rFonts w:cs="Arial"/>
          <w:szCs w:val="22"/>
        </w:rPr>
      </w:pPr>
    </w:p>
    <w:p w14:paraId="4729741A" w14:textId="1759AE55" w:rsidR="005E2CAE" w:rsidRPr="00884B89" w:rsidRDefault="005E2CAE" w:rsidP="005E2CAE">
      <w:pPr>
        <w:jc w:val="both"/>
        <w:rPr>
          <w:rFonts w:cs="Arial"/>
          <w:szCs w:val="22"/>
        </w:rPr>
      </w:pPr>
      <w:r w:rsidRPr="00884B89">
        <w:rPr>
          <w:rFonts w:cs="Arial"/>
          <w:b/>
          <w:szCs w:val="22"/>
        </w:rPr>
        <w:t>7.</w:t>
      </w:r>
      <w:r w:rsidR="00414A4D">
        <w:rPr>
          <w:rFonts w:cs="Arial"/>
          <w:b/>
          <w:szCs w:val="22"/>
        </w:rPr>
        <w:t>8</w:t>
      </w:r>
      <w:r w:rsidRPr="00884B89">
        <w:rPr>
          <w:rFonts w:cs="Arial"/>
          <w:b/>
          <w:szCs w:val="22"/>
        </w:rPr>
        <w:t xml:space="preserve"> -</w:t>
      </w:r>
      <w:r w:rsidRPr="00884B89">
        <w:rPr>
          <w:rFonts w:cs="Arial"/>
          <w:szCs w:val="22"/>
        </w:rPr>
        <w:t xml:space="preserve"> Le Titulaire est tenu d’informer le CEA des évolutions ou des problèmes concernant le matériel spécifié au Bordereau de Prix Unitaires (modification de référence, arrêt de fabrication, anomalies récurrentes, délais d’approvisionnement anormaux) afin de permettre les mises à jour nécessaires de ce dernier.</w:t>
      </w:r>
    </w:p>
    <w:p w14:paraId="1C57ED1A" w14:textId="77777777" w:rsidR="005E2CAE" w:rsidRPr="00884B89" w:rsidRDefault="005E2CAE" w:rsidP="005E2CAE">
      <w:pPr>
        <w:jc w:val="both"/>
        <w:rPr>
          <w:rFonts w:cs="Arial"/>
          <w:szCs w:val="22"/>
        </w:rPr>
      </w:pPr>
    </w:p>
    <w:p w14:paraId="742FC83F" w14:textId="77777777" w:rsidR="005E2CAE" w:rsidRPr="00F71F5B" w:rsidRDefault="005E2CAE" w:rsidP="005E2CAE">
      <w:pPr>
        <w:jc w:val="both"/>
        <w:rPr>
          <w:rFonts w:cs="Arial"/>
          <w:szCs w:val="22"/>
        </w:rPr>
      </w:pPr>
      <w:r w:rsidRPr="00884B89">
        <w:rPr>
          <w:rFonts w:cs="Arial"/>
          <w:szCs w:val="22"/>
        </w:rPr>
        <w:t xml:space="preserve">Chaque nouvel article doit faire l’objet d’un référencement (numéro, désignation, prix) afin d’être intégré au Bordereau de Prix Unitaires par le CEA selon les dispositions </w:t>
      </w:r>
      <w:r w:rsidRPr="00F71F5B">
        <w:rPr>
          <w:rFonts w:cs="Arial"/>
          <w:szCs w:val="22"/>
        </w:rPr>
        <w:t>prévues et utilisé dans des devis ultérieurs.</w:t>
      </w:r>
    </w:p>
    <w:p w14:paraId="70B40396" w14:textId="1509BB7E" w:rsidR="005E2CAE" w:rsidRPr="00F71F5B" w:rsidRDefault="005E2CAE" w:rsidP="00360235">
      <w:pPr>
        <w:autoSpaceDE w:val="0"/>
        <w:autoSpaceDN w:val="0"/>
        <w:adjustRightInd w:val="0"/>
        <w:jc w:val="both"/>
        <w:rPr>
          <w:rFonts w:cs="Arial"/>
          <w:color w:val="000000"/>
          <w:szCs w:val="22"/>
        </w:rPr>
      </w:pPr>
    </w:p>
    <w:p w14:paraId="0C223B86" w14:textId="43CDDD9D" w:rsidR="00913C20" w:rsidRPr="00F71F5B" w:rsidRDefault="00913C20" w:rsidP="00360235">
      <w:pPr>
        <w:autoSpaceDE w:val="0"/>
        <w:autoSpaceDN w:val="0"/>
        <w:adjustRightInd w:val="0"/>
        <w:jc w:val="both"/>
        <w:rPr>
          <w:rFonts w:cs="Arial"/>
          <w:b/>
          <w:bCs/>
          <w:color w:val="000000"/>
          <w:szCs w:val="22"/>
        </w:rPr>
      </w:pPr>
      <w:r w:rsidRPr="00F71F5B">
        <w:rPr>
          <w:rFonts w:cs="Arial"/>
          <w:b/>
          <w:bCs/>
          <w:color w:val="000000"/>
          <w:szCs w:val="22"/>
        </w:rPr>
        <w:t>7.9 – Certificats d’Economie d’Energie (CEE)</w:t>
      </w:r>
    </w:p>
    <w:p w14:paraId="4BBB95CB" w14:textId="766E6AB4" w:rsidR="00913C20" w:rsidRPr="00F71F5B" w:rsidRDefault="00913C20" w:rsidP="00360235">
      <w:pPr>
        <w:autoSpaceDE w:val="0"/>
        <w:autoSpaceDN w:val="0"/>
        <w:adjustRightInd w:val="0"/>
        <w:jc w:val="both"/>
        <w:rPr>
          <w:rFonts w:cs="Arial"/>
          <w:color w:val="000000"/>
          <w:szCs w:val="22"/>
        </w:rPr>
      </w:pPr>
    </w:p>
    <w:p w14:paraId="477C42C0" w14:textId="1252E09C" w:rsidR="00913C20" w:rsidRPr="00F71F5B" w:rsidRDefault="00913C20" w:rsidP="00913C20">
      <w:pPr>
        <w:autoSpaceDE w:val="0"/>
        <w:autoSpaceDN w:val="0"/>
        <w:adjustRightInd w:val="0"/>
        <w:jc w:val="both"/>
        <w:rPr>
          <w:rFonts w:cs="Arial"/>
          <w:color w:val="000000"/>
          <w:szCs w:val="22"/>
        </w:rPr>
      </w:pPr>
      <w:r w:rsidRPr="00F71F5B">
        <w:rPr>
          <w:rFonts w:cs="Arial"/>
          <w:color w:val="000000"/>
          <w:szCs w:val="22"/>
        </w:rPr>
        <w:t xml:space="preserve">Les travaux objet du présent marché sont susceptibles de générer des Certificats d’Économies d’Énergie (CEE). Sont </w:t>
      </w:r>
      <w:r w:rsidR="00E069D9" w:rsidRPr="00F71F5B">
        <w:rPr>
          <w:rFonts w:cs="Arial"/>
          <w:color w:val="000000"/>
          <w:szCs w:val="22"/>
        </w:rPr>
        <w:t xml:space="preserve">uniquement </w:t>
      </w:r>
      <w:r w:rsidRPr="00F71F5B">
        <w:rPr>
          <w:rFonts w:cs="Arial"/>
          <w:color w:val="000000"/>
          <w:szCs w:val="22"/>
        </w:rPr>
        <w:t>cernées par cet article les demandes de travaux estimées supérieures à 10 000 €HT</w:t>
      </w:r>
      <w:r w:rsidR="00D00D80" w:rsidRPr="00F71F5B">
        <w:rPr>
          <w:rFonts w:cs="Arial"/>
          <w:color w:val="000000"/>
          <w:szCs w:val="22"/>
        </w:rPr>
        <w:t xml:space="preserve">, des typologies suivantes : </w:t>
      </w:r>
    </w:p>
    <w:p w14:paraId="107F792C" w14:textId="05583ED1" w:rsidR="00D00D80" w:rsidRPr="00F71F5B" w:rsidRDefault="00D00D80" w:rsidP="00913C20">
      <w:pPr>
        <w:autoSpaceDE w:val="0"/>
        <w:autoSpaceDN w:val="0"/>
        <w:adjustRightInd w:val="0"/>
        <w:jc w:val="both"/>
        <w:rPr>
          <w:rFonts w:cs="Arial"/>
          <w:color w:val="000000"/>
          <w:szCs w:val="22"/>
        </w:rPr>
      </w:pPr>
    </w:p>
    <w:p w14:paraId="256E8363" w14:textId="24142CF5" w:rsidR="00D00D80" w:rsidRPr="00F71F5B" w:rsidRDefault="00D00D80" w:rsidP="00913C20">
      <w:pPr>
        <w:autoSpaceDE w:val="0"/>
        <w:autoSpaceDN w:val="0"/>
        <w:adjustRightInd w:val="0"/>
        <w:jc w:val="both"/>
        <w:rPr>
          <w:rFonts w:cs="Arial"/>
          <w:color w:val="000000"/>
          <w:szCs w:val="22"/>
        </w:rPr>
      </w:pPr>
      <w:r w:rsidRPr="00F71F5B">
        <w:rPr>
          <w:rFonts w:cs="Arial"/>
          <w:noProof/>
          <w:color w:val="000000"/>
        </w:rPr>
        <w:drawing>
          <wp:inline distT="0" distB="0" distL="0" distR="0" wp14:anchorId="350D8BCC" wp14:editId="63B8CDF3">
            <wp:extent cx="4667901" cy="1762371"/>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67901" cy="1762371"/>
                    </a:xfrm>
                    <a:prstGeom prst="rect">
                      <a:avLst/>
                    </a:prstGeom>
                  </pic:spPr>
                </pic:pic>
              </a:graphicData>
            </a:graphic>
          </wp:inline>
        </w:drawing>
      </w:r>
    </w:p>
    <w:p w14:paraId="0519A223" w14:textId="77777777" w:rsidR="00913C20" w:rsidRPr="00F71F5B" w:rsidRDefault="00913C20" w:rsidP="00913C20">
      <w:pPr>
        <w:autoSpaceDE w:val="0"/>
        <w:autoSpaceDN w:val="0"/>
        <w:adjustRightInd w:val="0"/>
        <w:jc w:val="both"/>
        <w:rPr>
          <w:rFonts w:cs="Arial"/>
          <w:color w:val="000000"/>
          <w:szCs w:val="22"/>
        </w:rPr>
      </w:pPr>
    </w:p>
    <w:p w14:paraId="6356C6F7" w14:textId="44991957" w:rsidR="00913C20" w:rsidRPr="00F71F5B" w:rsidRDefault="00913C20" w:rsidP="00913C20">
      <w:pPr>
        <w:autoSpaceDE w:val="0"/>
        <w:autoSpaceDN w:val="0"/>
        <w:adjustRightInd w:val="0"/>
        <w:jc w:val="both"/>
        <w:rPr>
          <w:rFonts w:cs="Arial"/>
          <w:color w:val="000000"/>
          <w:szCs w:val="22"/>
        </w:rPr>
      </w:pPr>
      <w:r w:rsidRPr="00F71F5B">
        <w:rPr>
          <w:rFonts w:cs="Arial"/>
          <w:color w:val="000000"/>
          <w:szCs w:val="22"/>
        </w:rPr>
        <w:t>Les CEE générés dans le cadre de l’exécution du présent marché sont attribués exclusivement au CEA, qui en est l’unique bénéficiaire.</w:t>
      </w:r>
    </w:p>
    <w:p w14:paraId="0500730E" w14:textId="58734178" w:rsidR="00913C20" w:rsidRPr="00F71F5B" w:rsidRDefault="00913C20" w:rsidP="00913C20">
      <w:pPr>
        <w:autoSpaceDE w:val="0"/>
        <w:autoSpaceDN w:val="0"/>
        <w:adjustRightInd w:val="0"/>
        <w:jc w:val="both"/>
        <w:rPr>
          <w:rFonts w:cs="Arial"/>
          <w:color w:val="000000"/>
          <w:szCs w:val="22"/>
        </w:rPr>
      </w:pPr>
      <w:r w:rsidRPr="00F71F5B">
        <w:rPr>
          <w:rFonts w:cs="Arial"/>
          <w:color w:val="000000"/>
          <w:szCs w:val="22"/>
        </w:rPr>
        <w:t>À ce titre, le titulaire renonce expressément à toute revendication présente ou future sur les CEE générés par les travaux.</w:t>
      </w:r>
    </w:p>
    <w:p w14:paraId="58A38158" w14:textId="13A5E443" w:rsidR="00913C20" w:rsidRPr="00F71F5B" w:rsidRDefault="00913C20" w:rsidP="00913C20">
      <w:pPr>
        <w:autoSpaceDE w:val="0"/>
        <w:autoSpaceDN w:val="0"/>
        <w:adjustRightInd w:val="0"/>
        <w:jc w:val="both"/>
        <w:rPr>
          <w:rFonts w:cs="Arial"/>
          <w:color w:val="000000"/>
          <w:szCs w:val="22"/>
        </w:rPr>
      </w:pPr>
    </w:p>
    <w:p w14:paraId="62F3F60D" w14:textId="5B20BB2A" w:rsidR="00913C20" w:rsidRPr="00F71F5B" w:rsidRDefault="00913C20" w:rsidP="00913C20">
      <w:pPr>
        <w:autoSpaceDE w:val="0"/>
        <w:autoSpaceDN w:val="0"/>
        <w:adjustRightInd w:val="0"/>
        <w:jc w:val="both"/>
        <w:rPr>
          <w:rFonts w:cs="Arial"/>
          <w:color w:val="000000"/>
          <w:szCs w:val="22"/>
        </w:rPr>
      </w:pPr>
      <w:r w:rsidRPr="00F71F5B">
        <w:rPr>
          <w:rFonts w:cs="Arial"/>
          <w:color w:val="000000"/>
          <w:szCs w:val="22"/>
        </w:rPr>
        <w:t>Le titulaire s’engage à :</w:t>
      </w:r>
    </w:p>
    <w:p w14:paraId="7AE348B6" w14:textId="4D6BE0E8" w:rsidR="00913C20" w:rsidRPr="00F71F5B" w:rsidRDefault="00913C20" w:rsidP="00913C20">
      <w:pPr>
        <w:pStyle w:val="Paragraphedeliste"/>
        <w:numPr>
          <w:ilvl w:val="0"/>
          <w:numId w:val="6"/>
        </w:numPr>
        <w:autoSpaceDE w:val="0"/>
        <w:autoSpaceDN w:val="0"/>
        <w:adjustRightInd w:val="0"/>
        <w:rPr>
          <w:rFonts w:cs="Arial"/>
          <w:color w:val="000000"/>
          <w:sz w:val="22"/>
        </w:rPr>
      </w:pPr>
      <w:r w:rsidRPr="00F71F5B">
        <w:rPr>
          <w:rFonts w:cs="Arial"/>
          <w:color w:val="000000"/>
          <w:sz w:val="22"/>
        </w:rPr>
        <w:t>Concevoir et exécuter les travaux dans le respect des fiches d’opérations standardisées CEE applicables, le cas échéant ;</w:t>
      </w:r>
    </w:p>
    <w:p w14:paraId="72F0DA96" w14:textId="1C0CCF9E" w:rsidR="00913C20" w:rsidRPr="00F71F5B" w:rsidRDefault="00913C20" w:rsidP="00913C20">
      <w:pPr>
        <w:pStyle w:val="Paragraphedeliste"/>
        <w:numPr>
          <w:ilvl w:val="0"/>
          <w:numId w:val="6"/>
        </w:numPr>
        <w:autoSpaceDE w:val="0"/>
        <w:autoSpaceDN w:val="0"/>
        <w:adjustRightInd w:val="0"/>
        <w:rPr>
          <w:rFonts w:cs="Arial"/>
          <w:color w:val="000000"/>
          <w:sz w:val="22"/>
        </w:rPr>
      </w:pPr>
      <w:r w:rsidRPr="00F71F5B">
        <w:rPr>
          <w:rFonts w:cs="Arial"/>
          <w:color w:val="000000"/>
          <w:sz w:val="22"/>
        </w:rPr>
        <w:t>Fournir l’ensemble des éléments techniques, administratifs et justificatifs nécessaires à la constitution des dossiers de demande de CEE (fiches techniques, attestations sur l’honneur, factures détaillées, procès-verbaux de réception, etc.) ;</w:t>
      </w:r>
    </w:p>
    <w:p w14:paraId="5E32A944" w14:textId="4834E5D2" w:rsidR="00913C20" w:rsidRPr="00F71F5B" w:rsidRDefault="00913C20" w:rsidP="00913C20">
      <w:pPr>
        <w:pStyle w:val="Paragraphedeliste"/>
        <w:numPr>
          <w:ilvl w:val="0"/>
          <w:numId w:val="6"/>
        </w:numPr>
        <w:autoSpaceDE w:val="0"/>
        <w:autoSpaceDN w:val="0"/>
        <w:adjustRightInd w:val="0"/>
        <w:rPr>
          <w:rFonts w:cs="Arial"/>
          <w:color w:val="000000"/>
          <w:sz w:val="22"/>
        </w:rPr>
      </w:pPr>
      <w:r w:rsidRPr="00F71F5B">
        <w:rPr>
          <w:rFonts w:cs="Arial"/>
          <w:color w:val="000000"/>
          <w:sz w:val="22"/>
        </w:rPr>
        <w:t>Faciliter toute démarche engagée par le maître d’ouvrage ou son mandataire en vue de la valorisation des CEE.</w:t>
      </w:r>
    </w:p>
    <w:p w14:paraId="39E21032" w14:textId="7E32F44E" w:rsidR="00E069D9" w:rsidRDefault="00E069D9" w:rsidP="00913C20">
      <w:pPr>
        <w:autoSpaceDE w:val="0"/>
        <w:autoSpaceDN w:val="0"/>
        <w:adjustRightInd w:val="0"/>
        <w:rPr>
          <w:rFonts w:cs="Arial"/>
          <w:color w:val="000000"/>
          <w:highlight w:val="yellow"/>
        </w:rPr>
      </w:pPr>
    </w:p>
    <w:p w14:paraId="5A699A35" w14:textId="77777777" w:rsidR="005E2CAE" w:rsidRDefault="005E2CAE" w:rsidP="00360235">
      <w:pPr>
        <w:autoSpaceDE w:val="0"/>
        <w:autoSpaceDN w:val="0"/>
        <w:adjustRightInd w:val="0"/>
        <w:jc w:val="both"/>
        <w:rPr>
          <w:rFonts w:cs="Arial"/>
          <w:color w:val="000000"/>
          <w:szCs w:val="22"/>
        </w:rPr>
      </w:pPr>
    </w:p>
    <w:p w14:paraId="4A963656" w14:textId="77777777" w:rsidR="00411BC6" w:rsidRPr="001E5E9B" w:rsidRDefault="00411BC6" w:rsidP="0084141F">
      <w:pPr>
        <w:pStyle w:val="Titre1"/>
        <w:numPr>
          <w:ilvl w:val="0"/>
          <w:numId w:val="5"/>
        </w:numPr>
      </w:pPr>
      <w:r>
        <w:t xml:space="preserve"> </w:t>
      </w:r>
      <w:bookmarkStart w:id="48" w:name="_Toc218849946"/>
      <w:r w:rsidRPr="001E5E9B">
        <w:t>CONDITIONS D'EXECUTION</w:t>
      </w:r>
      <w:bookmarkEnd w:id="39"/>
      <w:bookmarkEnd w:id="40"/>
      <w:bookmarkEnd w:id="41"/>
      <w:bookmarkEnd w:id="48"/>
    </w:p>
    <w:p w14:paraId="7FAF5682" w14:textId="77777777" w:rsidR="00411BC6" w:rsidRPr="00BD3FDB" w:rsidRDefault="00411BC6" w:rsidP="0084141F">
      <w:pPr>
        <w:numPr>
          <w:ilvl w:val="1"/>
          <w:numId w:val="5"/>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lastRenderedPageBreak/>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84141F">
      <w:pPr>
        <w:numPr>
          <w:ilvl w:val="1"/>
          <w:numId w:val="5"/>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A24A062"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6A29D160" w14:textId="77777777" w:rsidR="00B65A4F" w:rsidRDefault="00B65A4F" w:rsidP="00411BC6">
      <w:pPr>
        <w:autoSpaceDE w:val="0"/>
        <w:autoSpaceDN w:val="0"/>
        <w:adjustRightInd w:val="0"/>
        <w:jc w:val="both"/>
        <w:rPr>
          <w:rFonts w:cs="Arial"/>
          <w:color w:val="000000"/>
          <w:szCs w:val="22"/>
        </w:rPr>
      </w:pPr>
    </w:p>
    <w:p w14:paraId="079D45E0" w14:textId="48803957" w:rsidR="00411BC6" w:rsidRPr="001E46D7" w:rsidRDefault="00411BC6" w:rsidP="0084141F">
      <w:pPr>
        <w:numPr>
          <w:ilvl w:val="1"/>
          <w:numId w:val="5"/>
        </w:numPr>
        <w:autoSpaceDE w:val="0"/>
        <w:autoSpaceDN w:val="0"/>
        <w:adjustRightInd w:val="0"/>
        <w:jc w:val="both"/>
        <w:rPr>
          <w:rFonts w:cs="Arial"/>
          <w:b/>
          <w:color w:val="000000"/>
          <w:szCs w:val="22"/>
        </w:rPr>
      </w:pPr>
      <w:r w:rsidRPr="001E46D7">
        <w:rPr>
          <w:rFonts w:cs="Arial"/>
          <w:b/>
          <w:color w:val="000000"/>
          <w:szCs w:val="22"/>
        </w:rPr>
        <w:t>Travaux en présence d’amiante</w:t>
      </w:r>
    </w:p>
    <w:p w14:paraId="378E6882" w14:textId="77777777" w:rsidR="00411BC6" w:rsidRPr="001E46D7" w:rsidRDefault="00411BC6" w:rsidP="00411BC6">
      <w:pPr>
        <w:autoSpaceDE w:val="0"/>
        <w:autoSpaceDN w:val="0"/>
        <w:adjustRightInd w:val="0"/>
        <w:jc w:val="both"/>
        <w:rPr>
          <w:rFonts w:cs="Arial"/>
          <w:color w:val="000000"/>
          <w:szCs w:val="22"/>
        </w:rPr>
      </w:pPr>
      <w:r w:rsidRPr="001E46D7">
        <w:rPr>
          <w:rFonts w:cs="Arial"/>
          <w:color w:val="000000"/>
          <w:szCs w:val="22"/>
        </w:rPr>
        <w:t xml:space="preserve">Le Titulaire doit respecter les dispositions du Code de </w:t>
      </w:r>
      <w:smartTag w:uri="urn:schemas-microsoft-com:office:smarttags" w:element="country-region">
        <w:smartTagPr>
          <w:attr w:name="ProductID" w:val="la Sant￩ Publique"/>
        </w:smartTagPr>
        <w:smartTag w:uri="urn:schemas-microsoft-com:office:smarttags" w:element="PersonName">
          <w:smartTagPr>
            <w:attr w:name="ProductID" w:val="la Sant￩ Publique"/>
          </w:smartTagPr>
          <w:smartTag w:uri="urn:schemas-microsoft-com:office:smarttags" w:element="country-region">
            <w:smartTagPr>
              <w:attr w:name="ProductID" w:val="la Sant￩"/>
            </w:smartTagPr>
            <w:r w:rsidRPr="001E46D7">
              <w:rPr>
                <w:rFonts w:cs="Arial"/>
                <w:color w:val="000000"/>
                <w:szCs w:val="22"/>
              </w:rPr>
              <w:t>la Santé</w:t>
            </w:r>
          </w:smartTag>
          <w:r w:rsidRPr="001E46D7">
            <w:rPr>
              <w:rFonts w:cs="Arial"/>
              <w:color w:val="000000"/>
              <w:szCs w:val="22"/>
            </w:rPr>
            <w:t xml:space="preserve"> Publique</w:t>
          </w:r>
        </w:smartTag>
      </w:smartTag>
      <w:r w:rsidRPr="001E46D7">
        <w:rPr>
          <w:rFonts w:cs="Arial"/>
          <w:color w:val="000000"/>
          <w:szCs w:val="22"/>
        </w:rPr>
        <w:t xml:space="preserve"> relatives aux travaux réalisés en présence d’amiante. Il veille particulièrement au respect de la législation en matière de protection de l’environnement.</w:t>
      </w:r>
    </w:p>
    <w:p w14:paraId="6D4C1DAA" w14:textId="77777777" w:rsidR="00411BC6" w:rsidRPr="001E46D7" w:rsidRDefault="00411BC6" w:rsidP="00411BC6">
      <w:pPr>
        <w:autoSpaceDE w:val="0"/>
        <w:autoSpaceDN w:val="0"/>
        <w:adjustRightInd w:val="0"/>
        <w:jc w:val="both"/>
        <w:rPr>
          <w:rFonts w:cs="Arial"/>
          <w:color w:val="000000"/>
          <w:szCs w:val="22"/>
        </w:rPr>
      </w:pPr>
      <w:r w:rsidRPr="001E46D7">
        <w:rPr>
          <w:rFonts w:cs="Arial"/>
          <w:color w:val="000000"/>
          <w:szCs w:val="22"/>
        </w:rPr>
        <w:t>Le Titulaire s’engage à affecter un personnel compétent à la bonne exécution des Travaux, objet du présent marché. Il doit posséder la qualification requise pour ce genre de travail. Les travaux d’assainissement amiante ne sont réalisés que par du personnel permanent (CDI) du Titulaire, conformément aux textes législatifs.</w:t>
      </w:r>
    </w:p>
    <w:p w14:paraId="1C1AE5D1" w14:textId="77777777" w:rsidR="00411BC6" w:rsidRPr="001E46D7" w:rsidRDefault="00411BC6" w:rsidP="00411BC6">
      <w:pPr>
        <w:autoSpaceDE w:val="0"/>
        <w:autoSpaceDN w:val="0"/>
        <w:adjustRightInd w:val="0"/>
        <w:jc w:val="both"/>
        <w:rPr>
          <w:rFonts w:cs="Arial"/>
          <w:color w:val="000000"/>
          <w:szCs w:val="22"/>
        </w:rPr>
      </w:pPr>
      <w:r w:rsidRPr="001E46D7">
        <w:rPr>
          <w:rFonts w:cs="Arial"/>
          <w:color w:val="000000"/>
          <w:szCs w:val="22"/>
        </w:rPr>
        <w:t>Les textes de base évoqués dans les différents articles du présent document n’ont pas de caractère limitatif et ne sont qu’un rappel des principaux documents applicables.</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84141F">
      <w:pPr>
        <w:numPr>
          <w:ilvl w:val="1"/>
          <w:numId w:val="5"/>
        </w:numPr>
        <w:autoSpaceDE w:val="0"/>
        <w:autoSpaceDN w:val="0"/>
        <w:adjustRightInd w:val="0"/>
        <w:jc w:val="both"/>
        <w:rPr>
          <w:rFonts w:cs="Arial"/>
          <w:b/>
          <w:color w:val="000000"/>
          <w:szCs w:val="22"/>
        </w:rPr>
      </w:pPr>
      <w:bookmarkStart w:id="49" w:name="_Toc210540979"/>
      <w:bookmarkStart w:id="50" w:name="_Toc210641492"/>
      <w:bookmarkStart w:id="51" w:name="_Toc215974852"/>
      <w:r>
        <w:rPr>
          <w:b/>
        </w:rPr>
        <w:t xml:space="preserve"> </w:t>
      </w:r>
      <w:r w:rsidRPr="0086077C">
        <w:rPr>
          <w:b/>
        </w:rPr>
        <w:t>Installations provisoires de chantier sur le site du CEA</w:t>
      </w:r>
      <w:bookmarkEnd w:id="49"/>
      <w:bookmarkEnd w:id="50"/>
      <w:bookmarkEnd w:id="51"/>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88EC730" w14:textId="615240CA" w:rsidR="00411BC6" w:rsidRPr="0086077C" w:rsidRDefault="00411BC6" w:rsidP="0084141F">
      <w:pPr>
        <w:numPr>
          <w:ilvl w:val="1"/>
          <w:numId w:val="5"/>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5B0482A0"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2D9E6426" w14:textId="77777777" w:rsidR="00317079" w:rsidRPr="00E56130" w:rsidRDefault="00317079" w:rsidP="00317079">
      <w:pPr>
        <w:autoSpaceDE w:val="0"/>
        <w:autoSpaceDN w:val="0"/>
        <w:adjustRightInd w:val="0"/>
        <w:jc w:val="both"/>
        <w:rPr>
          <w:rFonts w:cs="Arial"/>
          <w:color w:val="000000"/>
          <w:szCs w:val="22"/>
        </w:rPr>
      </w:pPr>
      <w:r w:rsidRPr="00E56130">
        <w:rPr>
          <w:rFonts w:cs="Arial"/>
          <w:color w:val="000000"/>
          <w:szCs w:val="22"/>
        </w:rPr>
        <w:t>Pour l’année 2026, les jours de fermeture sont les 2 janvier, 15 et 25 mai, 13 juillet, 14 août, 24, 28, 29, 30, 31 décembre.</w:t>
      </w:r>
    </w:p>
    <w:p w14:paraId="4D502F00" w14:textId="77777777" w:rsidR="00E24A1D" w:rsidRDefault="00E24A1D"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84141F">
      <w:pPr>
        <w:pStyle w:val="Titre1"/>
        <w:numPr>
          <w:ilvl w:val="0"/>
          <w:numId w:val="5"/>
        </w:numPr>
        <w:rPr>
          <w:bCs w:val="0"/>
        </w:rPr>
      </w:pPr>
      <w:bookmarkStart w:id="52" w:name="_Toc206304551"/>
      <w:bookmarkStart w:id="53" w:name="_Toc206304562"/>
      <w:r>
        <w:t xml:space="preserve"> </w:t>
      </w:r>
      <w:bookmarkStart w:id="54" w:name="_Toc218849947"/>
      <w:r w:rsidRPr="001E4ACC">
        <w:t>OBLIGATIONS DU TITULAIRE</w:t>
      </w:r>
      <w:bookmarkEnd w:id="52"/>
      <w:bookmarkEnd w:id="53"/>
      <w:bookmarkEnd w:id="54"/>
    </w:p>
    <w:p w14:paraId="1B9865F9" w14:textId="77777777" w:rsidR="00411BC6" w:rsidRPr="00D977E4" w:rsidRDefault="00411BC6" w:rsidP="0084141F">
      <w:pPr>
        <w:numPr>
          <w:ilvl w:val="1"/>
          <w:numId w:val="5"/>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84141F">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rPr>
      </w:pPr>
      <w:proofErr w:type="gramStart"/>
      <w:r w:rsidRPr="000A02CC">
        <w:rPr>
          <w:rFonts w:ascii="Arial" w:hAnsi="Arial" w:cs="Arial"/>
          <w:color w:val="161616"/>
          <w:w w:val="95"/>
        </w:rPr>
        <w:t>lors</w:t>
      </w:r>
      <w:proofErr w:type="gramEnd"/>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84141F">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color w:val="161616"/>
          <w:w w:val="95"/>
        </w:rPr>
      </w:pPr>
      <w:proofErr w:type="gramStart"/>
      <w:r w:rsidRPr="000F0940">
        <w:rPr>
          <w:rFonts w:ascii="Arial" w:hAnsi="Arial" w:cs="Arial"/>
          <w:color w:val="161616"/>
          <w:w w:val="95"/>
        </w:rPr>
        <w:t>les</w:t>
      </w:r>
      <w:proofErr w:type="gramEnd"/>
      <w:r w:rsidRPr="000F0940">
        <w:rPr>
          <w:rFonts w:ascii="Arial" w:hAnsi="Arial" w:cs="Arial"/>
          <w:color w:val="161616"/>
          <w:w w:val="95"/>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 xml:space="preserve">Le </w:t>
      </w:r>
      <w:proofErr w:type="gramStart"/>
      <w:r w:rsidRPr="000A02CC">
        <w:rPr>
          <w:rFonts w:cs="Arial"/>
          <w:color w:val="000000"/>
          <w:szCs w:val="22"/>
        </w:rPr>
        <w:t>Titulaire  encourt</w:t>
      </w:r>
      <w:proofErr w:type="gramEnd"/>
      <w:r w:rsidRPr="000A02CC">
        <w:rPr>
          <w:rFonts w:cs="Arial"/>
          <w:color w:val="000000"/>
          <w:szCs w:val="22"/>
        </w:rPr>
        <w:t xml:space="preserve">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84141F">
      <w:pPr>
        <w:numPr>
          <w:ilvl w:val="1"/>
          <w:numId w:val="5"/>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84141F">
      <w:pPr>
        <w:pStyle w:val="Corpsdetexte"/>
        <w:widowControl w:val="0"/>
        <w:numPr>
          <w:ilvl w:val="1"/>
          <w:numId w:val="8"/>
        </w:numPr>
        <w:tabs>
          <w:tab w:val="left" w:pos="874"/>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de la déclaration de détachement  effectuée sur le téléservice  « SIPSI » du Ministère chargé du travail ;</w:t>
      </w:r>
    </w:p>
    <w:p w14:paraId="54DED170" w14:textId="2091C56A" w:rsidR="00551070" w:rsidRPr="00551070" w:rsidRDefault="00551070" w:rsidP="0084141F">
      <w:pPr>
        <w:pStyle w:val="Corpsdetexte"/>
        <w:widowControl w:val="0"/>
        <w:numPr>
          <w:ilvl w:val="1"/>
          <w:numId w:val="8"/>
        </w:numPr>
        <w:tabs>
          <w:tab w:val="left" w:pos="869"/>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84141F">
      <w:pPr>
        <w:numPr>
          <w:ilvl w:val="1"/>
          <w:numId w:val="5"/>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C23284" w:rsidRDefault="00411BC6" w:rsidP="0084141F">
      <w:pPr>
        <w:numPr>
          <w:ilvl w:val="1"/>
          <w:numId w:val="5"/>
        </w:numPr>
        <w:autoSpaceDE w:val="0"/>
        <w:autoSpaceDN w:val="0"/>
        <w:adjustRightInd w:val="0"/>
        <w:jc w:val="both"/>
        <w:rPr>
          <w:rFonts w:cs="Arial"/>
          <w:b/>
          <w:bCs/>
          <w:color w:val="000000"/>
          <w:szCs w:val="22"/>
        </w:rPr>
      </w:pPr>
      <w:r w:rsidRPr="00C23284">
        <w:rPr>
          <w:rFonts w:cs="Arial"/>
          <w:b/>
          <w:color w:val="000000"/>
          <w:szCs w:val="22"/>
        </w:rPr>
        <w:t xml:space="preserve"> Restaurant d'entreprise </w:t>
      </w:r>
    </w:p>
    <w:p w14:paraId="67FC0D67" w14:textId="23D1A080" w:rsidR="00411BC6" w:rsidRPr="00F967B0" w:rsidRDefault="00411BC6" w:rsidP="00411BC6">
      <w:pPr>
        <w:autoSpaceDE w:val="0"/>
        <w:autoSpaceDN w:val="0"/>
        <w:adjustRightInd w:val="0"/>
        <w:jc w:val="both"/>
        <w:rPr>
          <w:rFonts w:cs="Arial"/>
          <w:color w:val="FF6600"/>
          <w:szCs w:val="22"/>
        </w:rPr>
      </w:pPr>
      <w:r w:rsidRPr="00C23284">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C23284">
        <w:rPr>
          <w:rFonts w:cs="Arial"/>
          <w:color w:val="000000"/>
          <w:szCs w:val="22"/>
        </w:rPr>
        <w:t>Turchiarelli</w:t>
      </w:r>
      <w:proofErr w:type="spellEnd"/>
      <w:r w:rsidRPr="00C23284">
        <w:rPr>
          <w:rFonts w:cs="Arial"/>
          <w:color w:val="000000"/>
          <w:szCs w:val="22"/>
        </w:rPr>
        <w:t xml:space="preserve"> au 04.38.78.10.18 ou Mme </w:t>
      </w:r>
      <w:proofErr w:type="spellStart"/>
      <w:r w:rsidRPr="00C23284">
        <w:rPr>
          <w:rFonts w:cs="Arial"/>
          <w:color w:val="000000"/>
          <w:szCs w:val="22"/>
        </w:rPr>
        <w:t>Desgouis</w:t>
      </w:r>
      <w:proofErr w:type="spellEnd"/>
      <w:r w:rsidRPr="00C23284">
        <w:rPr>
          <w:rFonts w:cs="Arial"/>
          <w:color w:val="000000"/>
          <w:szCs w:val="22"/>
        </w:rPr>
        <w:t xml:space="preserve">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84141F">
      <w:pPr>
        <w:numPr>
          <w:ilvl w:val="1"/>
          <w:numId w:val="5"/>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C23284" w:rsidRDefault="002B3982" w:rsidP="0084141F">
      <w:pPr>
        <w:numPr>
          <w:ilvl w:val="1"/>
          <w:numId w:val="5"/>
        </w:numPr>
        <w:autoSpaceDE w:val="0"/>
        <w:autoSpaceDN w:val="0"/>
        <w:adjustRightInd w:val="0"/>
        <w:jc w:val="both"/>
        <w:rPr>
          <w:rFonts w:cs="Arial"/>
          <w:b/>
          <w:bCs/>
          <w:szCs w:val="22"/>
        </w:rPr>
      </w:pPr>
      <w:r w:rsidRPr="00C23284">
        <w:rPr>
          <w:rFonts w:cs="Arial"/>
          <w:b/>
          <w:bCs/>
          <w:szCs w:val="22"/>
        </w:rPr>
        <w:lastRenderedPageBreak/>
        <w:t>Zone à Faibles Emissions</w:t>
      </w:r>
    </w:p>
    <w:p w14:paraId="1F50BC8A" w14:textId="17339248" w:rsidR="002B3982" w:rsidRPr="00C23284" w:rsidRDefault="002B3982" w:rsidP="002B3982">
      <w:pPr>
        <w:autoSpaceDE w:val="0"/>
        <w:autoSpaceDN w:val="0"/>
        <w:adjustRightInd w:val="0"/>
        <w:jc w:val="both"/>
        <w:rPr>
          <w:rFonts w:cs="Arial"/>
          <w:szCs w:val="22"/>
        </w:rPr>
      </w:pPr>
      <w:r w:rsidRPr="00C23284">
        <w:rPr>
          <w:rFonts w:cs="Arial"/>
          <w:szCs w:val="22"/>
        </w:rPr>
        <w:t xml:space="preserve">Le CEA Grenoble étant situé dans une Zone à Faibles Emissions (ZFE) pour les véhicules utilitaires légers et poids lourds, le Titulaire, son personnel et ses sous-traitants éventuels doivent se conformer à la réglementation </w:t>
      </w:r>
      <w:proofErr w:type="gramStart"/>
      <w:r w:rsidRPr="00C23284">
        <w:rPr>
          <w:rFonts w:cs="Arial"/>
          <w:szCs w:val="22"/>
        </w:rPr>
        <w:t>au vigueur</w:t>
      </w:r>
      <w:proofErr w:type="gramEnd"/>
    </w:p>
    <w:p w14:paraId="27D6B9D7" w14:textId="77777777" w:rsidR="00411BC6" w:rsidRDefault="00411BC6" w:rsidP="00411BC6">
      <w:pPr>
        <w:pStyle w:val="Titre1"/>
        <w:rPr>
          <w:rFonts w:cs="Arial"/>
          <w:b w:val="0"/>
          <w:bCs w:val="0"/>
          <w:color w:val="000000"/>
          <w:szCs w:val="22"/>
          <w:u w:val="none"/>
        </w:rPr>
      </w:pPr>
    </w:p>
    <w:p w14:paraId="00D3D269" w14:textId="77777777" w:rsidR="00411BC6" w:rsidRPr="000F72FC" w:rsidRDefault="00411BC6" w:rsidP="00411BC6">
      <w:pPr>
        <w:jc w:val="both"/>
      </w:pPr>
    </w:p>
    <w:p w14:paraId="593BB20D" w14:textId="77777777" w:rsidR="00411BC6" w:rsidRPr="00B02EE4" w:rsidRDefault="00411BC6" w:rsidP="0084141F">
      <w:pPr>
        <w:pStyle w:val="Titre1"/>
        <w:numPr>
          <w:ilvl w:val="0"/>
          <w:numId w:val="5"/>
        </w:numPr>
      </w:pPr>
      <w:r>
        <w:t xml:space="preserve"> </w:t>
      </w:r>
      <w:bookmarkStart w:id="55" w:name="_Toc218849948"/>
      <w:r w:rsidRPr="00B02EE4">
        <w:t>REMISE DE DOCUMENTS</w:t>
      </w:r>
      <w:bookmarkEnd w:id="55"/>
    </w:p>
    <w:p w14:paraId="792C06EE" w14:textId="77777777" w:rsidR="00411BC6" w:rsidRPr="00D977E4" w:rsidRDefault="00411BC6" w:rsidP="0084141F">
      <w:pPr>
        <w:numPr>
          <w:ilvl w:val="1"/>
          <w:numId w:val="5"/>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1E46D7"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w:t>
      </w:r>
      <w:r w:rsidRPr="001E46D7">
        <w:rPr>
          <w:rFonts w:cs="Arial"/>
          <w:color w:val="000000"/>
          <w:szCs w:val="22"/>
        </w:rPr>
        <w:t>ts de type tableau de chiffres,</w:t>
      </w:r>
    </w:p>
    <w:p w14:paraId="44D67813" w14:textId="59A1E7B4" w:rsidR="00411BC6" w:rsidRPr="001E46D7" w:rsidRDefault="00411BC6" w:rsidP="00411BC6">
      <w:pPr>
        <w:numPr>
          <w:ilvl w:val="0"/>
          <w:numId w:val="1"/>
        </w:numPr>
        <w:autoSpaceDE w:val="0"/>
        <w:autoSpaceDN w:val="0"/>
        <w:adjustRightInd w:val="0"/>
        <w:jc w:val="both"/>
        <w:rPr>
          <w:rFonts w:cs="Arial"/>
          <w:color w:val="000000"/>
          <w:szCs w:val="22"/>
        </w:rPr>
      </w:pPr>
      <w:r w:rsidRPr="001E46D7">
        <w:rPr>
          <w:rFonts w:cs="Arial"/>
          <w:color w:val="000000"/>
          <w:szCs w:val="22"/>
        </w:rPr>
        <w:t>Microsoft POWERPOINT (.ppt</w:t>
      </w:r>
      <w:r w:rsidR="00853AA2" w:rsidRPr="001E46D7">
        <w:rPr>
          <w:rFonts w:cs="Arial"/>
          <w:color w:val="000000"/>
          <w:szCs w:val="22"/>
        </w:rPr>
        <w:t>x</w:t>
      </w:r>
      <w:r w:rsidRPr="001E46D7">
        <w:rPr>
          <w:rFonts w:cs="Arial"/>
          <w:color w:val="000000"/>
          <w:szCs w:val="22"/>
        </w:rPr>
        <w:t>),</w:t>
      </w:r>
    </w:p>
    <w:p w14:paraId="72C944BF" w14:textId="77777777" w:rsidR="00411BC6" w:rsidRPr="001E46D7" w:rsidRDefault="00411BC6" w:rsidP="00411BC6">
      <w:pPr>
        <w:numPr>
          <w:ilvl w:val="0"/>
          <w:numId w:val="1"/>
        </w:numPr>
        <w:autoSpaceDE w:val="0"/>
        <w:autoSpaceDN w:val="0"/>
        <w:adjustRightInd w:val="0"/>
        <w:jc w:val="both"/>
        <w:rPr>
          <w:rFonts w:cs="Arial"/>
          <w:color w:val="000000"/>
          <w:szCs w:val="22"/>
        </w:rPr>
      </w:pPr>
      <w:r w:rsidRPr="001E46D7">
        <w:rPr>
          <w:rFonts w:cs="Arial"/>
          <w:color w:val="000000"/>
          <w:szCs w:val="22"/>
        </w:rPr>
        <w:t>Microsoft PROJECT sous WINDOWS (.</w:t>
      </w:r>
      <w:proofErr w:type="spellStart"/>
      <w:r w:rsidRPr="001E46D7">
        <w:rPr>
          <w:rFonts w:cs="Arial"/>
          <w:color w:val="000000"/>
          <w:szCs w:val="22"/>
        </w:rPr>
        <w:t>mpp</w:t>
      </w:r>
      <w:proofErr w:type="spellEnd"/>
      <w:r w:rsidRPr="001E46D7">
        <w:rPr>
          <w:rFonts w:cs="Arial"/>
          <w:color w:val="000000"/>
          <w:szCs w:val="22"/>
        </w:rPr>
        <w:t>) pour les documents de type planning,</w:t>
      </w:r>
    </w:p>
    <w:p w14:paraId="2E5F370B" w14:textId="77777777" w:rsidR="00411BC6" w:rsidRPr="001E46D7" w:rsidRDefault="00411BC6" w:rsidP="00411BC6">
      <w:pPr>
        <w:numPr>
          <w:ilvl w:val="0"/>
          <w:numId w:val="1"/>
        </w:numPr>
        <w:autoSpaceDE w:val="0"/>
        <w:autoSpaceDN w:val="0"/>
        <w:adjustRightInd w:val="0"/>
        <w:jc w:val="both"/>
        <w:rPr>
          <w:rFonts w:cs="Arial"/>
          <w:color w:val="000000"/>
          <w:szCs w:val="22"/>
        </w:rPr>
      </w:pPr>
      <w:r w:rsidRPr="001E46D7">
        <w:rPr>
          <w:rFonts w:cs="Arial"/>
          <w:color w:val="000000"/>
          <w:szCs w:val="22"/>
        </w:rPr>
        <w:t>AUTOCAD (.dwg) et PDF (.</w:t>
      </w:r>
      <w:proofErr w:type="spellStart"/>
      <w:r w:rsidRPr="001E46D7">
        <w:rPr>
          <w:rFonts w:cs="Arial"/>
          <w:color w:val="000000"/>
          <w:szCs w:val="22"/>
        </w:rPr>
        <w:t>pdf</w:t>
      </w:r>
      <w:proofErr w:type="spellEnd"/>
      <w:r w:rsidRPr="001E46D7">
        <w:rPr>
          <w:rFonts w:cs="Arial"/>
          <w:color w:val="000000"/>
          <w:szCs w:val="22"/>
        </w:rPr>
        <w:t>) pour les documents dessinés.</w:t>
      </w:r>
    </w:p>
    <w:p w14:paraId="15CF6AF4" w14:textId="4CAF173B" w:rsidR="00411BC6" w:rsidRPr="00B02EE4" w:rsidRDefault="00411BC6" w:rsidP="00411BC6">
      <w:pPr>
        <w:autoSpaceDE w:val="0"/>
        <w:autoSpaceDN w:val="0"/>
        <w:adjustRightInd w:val="0"/>
        <w:jc w:val="both"/>
        <w:rPr>
          <w:rFonts w:cs="Arial"/>
          <w:color w:val="000000"/>
          <w:szCs w:val="22"/>
        </w:rPr>
      </w:pPr>
      <w:r w:rsidRPr="001E46D7">
        <w:rPr>
          <w:rFonts w:cs="Arial"/>
          <w:color w:val="000000"/>
          <w:szCs w:val="22"/>
        </w:rPr>
        <w:t xml:space="preserve">Chacun d'eux sera remis au CEA sous </w:t>
      </w:r>
      <w:r w:rsidR="001E46D7" w:rsidRPr="001E46D7">
        <w:rPr>
          <w:rFonts w:cs="Arial"/>
          <w:color w:val="000000"/>
          <w:szCs w:val="22"/>
        </w:rPr>
        <w:t>format numérique et</w:t>
      </w:r>
      <w:r w:rsidRPr="001E46D7">
        <w:rPr>
          <w:rFonts w:cs="Arial"/>
          <w:color w:val="000000"/>
          <w:szCs w:val="22"/>
        </w:rPr>
        <w:t xml:space="preserve"> de </w:t>
      </w:r>
      <w:r w:rsidR="001E46D7" w:rsidRPr="001E46D7">
        <w:rPr>
          <w:rFonts w:cs="Arial"/>
          <w:color w:val="000000"/>
          <w:szCs w:val="22"/>
        </w:rPr>
        <w:t>1</w:t>
      </w:r>
      <w:r w:rsidRPr="001E46D7">
        <w:rPr>
          <w:rFonts w:cs="Arial"/>
          <w:color w:val="000000"/>
          <w:szCs w:val="22"/>
        </w:rPr>
        <w:t xml:space="preserve"> tirage sur support papier</w:t>
      </w:r>
      <w:r w:rsidR="001E46D7" w:rsidRPr="001E46D7">
        <w:rPr>
          <w:rFonts w:cs="Arial"/>
          <w:color w:val="000000"/>
          <w:szCs w:val="22"/>
        </w:rPr>
        <w:t xml:space="preserve"> si demandé expressément</w:t>
      </w:r>
      <w:r w:rsidRPr="001E46D7">
        <w:rPr>
          <w:rFonts w:cs="Arial"/>
          <w:color w:val="000000"/>
          <w:szCs w:val="22"/>
        </w:rPr>
        <w:t>.</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84141F">
      <w:pPr>
        <w:numPr>
          <w:ilvl w:val="1"/>
          <w:numId w:val="5"/>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4B29D1" w:rsidRDefault="00411BC6" w:rsidP="0084141F">
      <w:pPr>
        <w:pStyle w:val="Titre1"/>
        <w:numPr>
          <w:ilvl w:val="0"/>
          <w:numId w:val="5"/>
        </w:numPr>
        <w:rPr>
          <w:bCs w:val="0"/>
        </w:rPr>
      </w:pPr>
      <w:r>
        <w:rPr>
          <w:bCs w:val="0"/>
        </w:rPr>
        <w:t xml:space="preserve"> </w:t>
      </w:r>
      <w:bookmarkStart w:id="56" w:name="_Toc218849949"/>
      <w:r w:rsidRPr="004B29D1">
        <w:rPr>
          <w:bCs w:val="0"/>
        </w:rPr>
        <w:t>REUNIONS</w:t>
      </w:r>
      <w:bookmarkEnd w:id="56"/>
    </w:p>
    <w:p w14:paraId="32E21744" w14:textId="373B6771" w:rsidR="00411BC6" w:rsidRPr="00DE3A4C" w:rsidRDefault="00411BC6" w:rsidP="00411BC6">
      <w:pPr>
        <w:autoSpaceDE w:val="0"/>
        <w:autoSpaceDN w:val="0"/>
        <w:adjustRightInd w:val="0"/>
        <w:jc w:val="both"/>
        <w:rPr>
          <w:rFonts w:cs="Arial"/>
          <w:color w:val="000000"/>
          <w:szCs w:val="22"/>
        </w:rPr>
      </w:pPr>
      <w:r w:rsidRPr="004B29D1">
        <w:rPr>
          <w:rFonts w:cs="Arial"/>
          <w:color w:val="000000"/>
          <w:szCs w:val="22"/>
        </w:rPr>
        <w:t>Pour suivre l'exécution du marché</w:t>
      </w:r>
      <w:r w:rsidRPr="00DE3A4C">
        <w:rPr>
          <w:rFonts w:cs="Arial"/>
          <w:color w:val="000000"/>
          <w:szCs w:val="22"/>
        </w:rPr>
        <w:t xml:space="preserve">, les parties tiennent des réunions dont la date de tenue est déterminée </w:t>
      </w:r>
      <w:r w:rsidR="001E46D7">
        <w:rPr>
          <w:rFonts w:cs="Arial"/>
          <w:color w:val="000000"/>
          <w:szCs w:val="22"/>
        </w:rPr>
        <w:t>dans le cahier des charges</w:t>
      </w:r>
      <w:r w:rsidRPr="00DE3A4C">
        <w:rPr>
          <w:rFonts w:cs="Arial"/>
          <w:color w:val="000000"/>
          <w:szCs w:val="22"/>
        </w:rPr>
        <w:t xml:space="preserve">. Sauf modification concertée, la périodicité est </w:t>
      </w:r>
      <w:proofErr w:type="gramStart"/>
      <w:r w:rsidR="001E46D7" w:rsidRPr="00DE3A4C">
        <w:rPr>
          <w:rFonts w:cs="Arial"/>
          <w:color w:val="000000"/>
          <w:szCs w:val="22"/>
        </w:rPr>
        <w:t xml:space="preserve">au minimum </w:t>
      </w:r>
      <w:r w:rsidR="001E46D7">
        <w:rPr>
          <w:rFonts w:cs="Arial"/>
          <w:color w:val="000000"/>
          <w:szCs w:val="22"/>
        </w:rPr>
        <w:t>annuelle</w:t>
      </w:r>
      <w:proofErr w:type="gramEnd"/>
      <w:r w:rsidRPr="00DE3A4C">
        <w:rPr>
          <w:rFonts w:cs="Arial"/>
          <w:color w:val="000000"/>
          <w:szCs w:val="22"/>
        </w:rPr>
        <w:t>. Ces réunions permettent de traiter notamment les points suivants :</w:t>
      </w:r>
    </w:p>
    <w:p w14:paraId="26A347DF" w14:textId="77777777" w:rsidR="00411BC6" w:rsidRPr="00DE3A4C" w:rsidRDefault="00411BC6" w:rsidP="0084141F">
      <w:pPr>
        <w:numPr>
          <w:ilvl w:val="0"/>
          <w:numId w:val="2"/>
        </w:numPr>
        <w:autoSpaceDE w:val="0"/>
        <w:autoSpaceDN w:val="0"/>
        <w:adjustRightInd w:val="0"/>
        <w:jc w:val="both"/>
        <w:rPr>
          <w:rFonts w:cs="Arial"/>
          <w:color w:val="000000"/>
          <w:szCs w:val="22"/>
        </w:rPr>
      </w:pPr>
      <w:proofErr w:type="gramStart"/>
      <w:r w:rsidRPr="00DE3A4C">
        <w:rPr>
          <w:rFonts w:cs="Arial"/>
          <w:color w:val="000000"/>
          <w:szCs w:val="22"/>
        </w:rPr>
        <w:t>état</w:t>
      </w:r>
      <w:proofErr w:type="gramEnd"/>
      <w:r w:rsidRPr="00DE3A4C">
        <w:rPr>
          <w:rFonts w:cs="Arial"/>
          <w:color w:val="000000"/>
          <w:szCs w:val="22"/>
        </w:rPr>
        <w:t xml:space="preserve"> d'avancement des études et des travaux,</w:t>
      </w:r>
    </w:p>
    <w:p w14:paraId="61090A61" w14:textId="77777777" w:rsidR="00411BC6" w:rsidRPr="00DE3A4C" w:rsidRDefault="00411BC6" w:rsidP="0084141F">
      <w:pPr>
        <w:numPr>
          <w:ilvl w:val="0"/>
          <w:numId w:val="2"/>
        </w:numPr>
        <w:autoSpaceDE w:val="0"/>
        <w:autoSpaceDN w:val="0"/>
        <w:adjustRightInd w:val="0"/>
        <w:jc w:val="both"/>
        <w:rPr>
          <w:rFonts w:cs="Arial"/>
          <w:color w:val="000000"/>
          <w:szCs w:val="22"/>
        </w:rPr>
      </w:pPr>
      <w:proofErr w:type="gramStart"/>
      <w:r w:rsidRPr="00DE3A4C">
        <w:rPr>
          <w:rFonts w:cs="Arial"/>
          <w:color w:val="000000"/>
          <w:szCs w:val="22"/>
        </w:rPr>
        <w:t>respect</w:t>
      </w:r>
      <w:proofErr w:type="gramEnd"/>
      <w:r w:rsidRPr="00DE3A4C">
        <w:rPr>
          <w:rFonts w:cs="Arial"/>
          <w:color w:val="000000"/>
          <w:szCs w:val="22"/>
        </w:rPr>
        <w:t xml:space="preserve"> des dispositions du cahier des charges,</w:t>
      </w:r>
    </w:p>
    <w:p w14:paraId="32E0194F" w14:textId="77777777" w:rsidR="00411BC6" w:rsidRPr="00DE3A4C" w:rsidRDefault="00411BC6" w:rsidP="0084141F">
      <w:pPr>
        <w:numPr>
          <w:ilvl w:val="0"/>
          <w:numId w:val="2"/>
        </w:numPr>
        <w:autoSpaceDE w:val="0"/>
        <w:autoSpaceDN w:val="0"/>
        <w:adjustRightInd w:val="0"/>
        <w:jc w:val="both"/>
        <w:rPr>
          <w:rFonts w:cs="Arial"/>
          <w:color w:val="000000"/>
          <w:szCs w:val="22"/>
        </w:rPr>
      </w:pPr>
      <w:proofErr w:type="gramStart"/>
      <w:r w:rsidRPr="00DE3A4C">
        <w:rPr>
          <w:rFonts w:cs="Arial"/>
          <w:color w:val="000000"/>
          <w:szCs w:val="22"/>
        </w:rPr>
        <w:t>examen</w:t>
      </w:r>
      <w:proofErr w:type="gramEnd"/>
      <w:r w:rsidRPr="00DE3A4C">
        <w:rPr>
          <w:rFonts w:cs="Arial"/>
          <w:color w:val="000000"/>
          <w:szCs w:val="22"/>
        </w:rPr>
        <w:t xml:space="preserve"> des problèmes rencontrés,</w:t>
      </w:r>
    </w:p>
    <w:p w14:paraId="5A37BF05" w14:textId="77777777" w:rsidR="00411BC6" w:rsidRPr="00DE3A4C" w:rsidRDefault="00411BC6" w:rsidP="0084141F">
      <w:pPr>
        <w:numPr>
          <w:ilvl w:val="0"/>
          <w:numId w:val="2"/>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budgétaire,</w:t>
      </w:r>
    </w:p>
    <w:p w14:paraId="27A7FC0F" w14:textId="77777777" w:rsidR="00411BC6" w:rsidRPr="00DE3A4C" w:rsidRDefault="00411BC6" w:rsidP="0084141F">
      <w:pPr>
        <w:numPr>
          <w:ilvl w:val="0"/>
          <w:numId w:val="2"/>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du dossier Qualité.</w:t>
      </w:r>
    </w:p>
    <w:p w14:paraId="71EC4DA6" w14:textId="0D6D3C2D" w:rsidR="006C5262" w:rsidRDefault="006C5262" w:rsidP="00411BC6">
      <w:pPr>
        <w:autoSpaceDE w:val="0"/>
        <w:autoSpaceDN w:val="0"/>
        <w:adjustRightInd w:val="0"/>
        <w:jc w:val="both"/>
        <w:rPr>
          <w:rFonts w:cs="Arial"/>
          <w:color w:val="000000"/>
          <w:szCs w:val="22"/>
        </w:rPr>
      </w:pPr>
      <w:r>
        <w:rPr>
          <w:rFonts w:cs="Arial"/>
          <w:color w:val="000000"/>
          <w:szCs w:val="22"/>
        </w:rPr>
        <w:t>Le Titulaire devra pouvoir détailler chacun des points ci-avant au travers d’une présentation communiquée 5 jours avant la date de la réunion annuelle.</w:t>
      </w:r>
    </w:p>
    <w:p w14:paraId="727D8BBC" w14:textId="4B6B32C9" w:rsidR="00411BC6" w:rsidRDefault="00411BC6" w:rsidP="00411BC6">
      <w:pPr>
        <w:autoSpaceDE w:val="0"/>
        <w:autoSpaceDN w:val="0"/>
        <w:adjustRightInd w:val="0"/>
        <w:jc w:val="both"/>
        <w:rPr>
          <w:rFonts w:cs="Arial"/>
          <w:color w:val="000000"/>
          <w:szCs w:val="22"/>
        </w:rPr>
      </w:pPr>
      <w:r w:rsidRPr="001E46D7">
        <w:rPr>
          <w:rFonts w:cs="Arial"/>
          <w:color w:val="000000"/>
          <w:szCs w:val="22"/>
        </w:rPr>
        <w:t xml:space="preserve">Chaque réunion fait l'objet d'un compte rendu établi par le Titulaire. Ce compte rendu est soumis, dans un délai de </w:t>
      </w:r>
      <w:r w:rsidR="006C5262">
        <w:rPr>
          <w:rFonts w:cs="Arial"/>
          <w:color w:val="000000"/>
          <w:szCs w:val="22"/>
        </w:rPr>
        <w:t>5</w:t>
      </w:r>
      <w:r w:rsidRPr="001E46D7">
        <w:rPr>
          <w:rFonts w:cs="Arial"/>
          <w:color w:val="000000"/>
          <w:szCs w:val="22"/>
        </w:rPr>
        <w:t xml:space="preserve"> jours suivant la date de réunion, à l'accord</w:t>
      </w:r>
      <w:r w:rsidRPr="00DE3A4C">
        <w:rPr>
          <w:rFonts w:cs="Arial"/>
          <w:color w:val="000000"/>
          <w:szCs w:val="22"/>
        </w:rPr>
        <w:t xml:space="preserve">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84141F">
      <w:pPr>
        <w:pStyle w:val="Titre1"/>
        <w:numPr>
          <w:ilvl w:val="0"/>
          <w:numId w:val="5"/>
        </w:numPr>
        <w:rPr>
          <w:rFonts w:cs="Arial"/>
          <w:bCs w:val="0"/>
          <w:color w:val="000000"/>
          <w:szCs w:val="22"/>
        </w:rPr>
      </w:pPr>
      <w:r>
        <w:rPr>
          <w:rFonts w:cs="Arial"/>
          <w:bCs w:val="0"/>
          <w:color w:val="000000"/>
          <w:szCs w:val="22"/>
        </w:rPr>
        <w:t xml:space="preserve"> </w:t>
      </w:r>
      <w:bookmarkStart w:id="57" w:name="_Toc218849950"/>
      <w:r w:rsidRPr="001E4ACC">
        <w:rPr>
          <w:rFonts w:cs="Arial"/>
          <w:bCs w:val="0"/>
          <w:color w:val="000000"/>
          <w:szCs w:val="22"/>
        </w:rPr>
        <w:t>MONTAGE - INSTALLATION DES FOURNITURES</w:t>
      </w:r>
      <w:bookmarkEnd w:id="57"/>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31A60A8" w:rsidR="00411BC6" w:rsidRPr="001E4ACC" w:rsidRDefault="00411BC6" w:rsidP="0084141F">
      <w:pPr>
        <w:pStyle w:val="Titre1"/>
        <w:numPr>
          <w:ilvl w:val="0"/>
          <w:numId w:val="5"/>
        </w:numPr>
        <w:jc w:val="both"/>
        <w:rPr>
          <w:rFonts w:cs="Arial"/>
          <w:szCs w:val="22"/>
        </w:rPr>
      </w:pPr>
      <w:r>
        <w:rPr>
          <w:rFonts w:cs="Arial"/>
          <w:bCs w:val="0"/>
          <w:color w:val="000000"/>
          <w:szCs w:val="22"/>
        </w:rPr>
        <w:t xml:space="preserve"> </w:t>
      </w:r>
      <w:bookmarkStart w:id="58" w:name="_Toc218849951"/>
      <w:r w:rsidRPr="001E4ACC">
        <w:rPr>
          <w:rFonts w:cs="Arial"/>
          <w:bCs w:val="0"/>
          <w:color w:val="000000"/>
          <w:szCs w:val="22"/>
        </w:rPr>
        <w:t>RECEPTION DES TRAVAUX</w:t>
      </w:r>
      <w:bookmarkEnd w:id="58"/>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56228B66" w14:textId="77777777" w:rsidR="00D9064E" w:rsidRPr="003305D4" w:rsidRDefault="00D9064E" w:rsidP="0084141F">
      <w:pPr>
        <w:numPr>
          <w:ilvl w:val="1"/>
          <w:numId w:val="5"/>
        </w:numPr>
        <w:autoSpaceDE w:val="0"/>
        <w:autoSpaceDN w:val="0"/>
        <w:adjustRightInd w:val="0"/>
        <w:jc w:val="both"/>
        <w:rPr>
          <w:rFonts w:cs="Arial"/>
          <w:b/>
          <w:color w:val="000000"/>
          <w:szCs w:val="22"/>
        </w:rPr>
      </w:pPr>
      <w:bookmarkStart w:id="59" w:name="_Toc397545573"/>
      <w:bookmarkStart w:id="60" w:name="_Toc398545042"/>
      <w:r w:rsidRPr="003305D4">
        <w:rPr>
          <w:rFonts w:cs="Arial"/>
          <w:b/>
          <w:color w:val="000000"/>
          <w:szCs w:val="22"/>
        </w:rPr>
        <w:t>Mise à disposition partielle</w:t>
      </w:r>
      <w:bookmarkEnd w:id="59"/>
      <w:bookmarkEnd w:id="60"/>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3305D4">
        <w:rPr>
          <w:rFonts w:cs="Arial"/>
          <w:szCs w:val="22"/>
          <w:shd w:val="clear" w:color="auto" w:fill="FFFFFF"/>
        </w:rPr>
        <w:lastRenderedPageBreak/>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84141F">
      <w:pPr>
        <w:pStyle w:val="Titre1"/>
        <w:numPr>
          <w:ilvl w:val="0"/>
          <w:numId w:val="5"/>
        </w:numPr>
        <w:rPr>
          <w:rFonts w:cs="Arial"/>
          <w:szCs w:val="22"/>
        </w:rPr>
      </w:pPr>
      <w:r>
        <w:rPr>
          <w:rFonts w:cs="Arial"/>
          <w:bCs w:val="0"/>
          <w:color w:val="000000"/>
          <w:szCs w:val="22"/>
        </w:rPr>
        <w:t xml:space="preserve"> </w:t>
      </w:r>
      <w:bookmarkStart w:id="61" w:name="_Toc218849952"/>
      <w:r w:rsidRPr="001E4ACC">
        <w:rPr>
          <w:rFonts w:cs="Arial"/>
          <w:bCs w:val="0"/>
          <w:color w:val="000000"/>
          <w:szCs w:val="22"/>
        </w:rPr>
        <w:t>GARANTIES</w:t>
      </w:r>
      <w:bookmarkEnd w:id="61"/>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5AFA8FEB"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dans les </w:t>
      </w:r>
      <w:r w:rsidR="003305D4">
        <w:rPr>
          <w:rFonts w:cs="Arial"/>
          <w:color w:val="000000"/>
          <w:szCs w:val="22"/>
          <w:highlight w:val="yellow"/>
        </w:rPr>
        <w:t>__</w:t>
      </w:r>
      <w:r w:rsidR="004A07BB" w:rsidRPr="000A25AD">
        <w:rPr>
          <w:rFonts w:cs="Arial"/>
          <w:color w:val="000000"/>
          <w:szCs w:val="22"/>
          <w:highlight w:val="yellow"/>
        </w:rPr>
        <w:t xml:space="preserve"> </w:t>
      </w:r>
      <w:r w:rsidRPr="000A25AD">
        <w:rPr>
          <w:rFonts w:cs="Arial"/>
          <w:color w:val="000000"/>
          <w:szCs w:val="22"/>
          <w:highlight w:val="yellow"/>
        </w:rPr>
        <w:t>jours ouvrés</w:t>
      </w:r>
      <w:r>
        <w:rPr>
          <w:rFonts w:cs="Arial"/>
          <w:color w:val="000000"/>
          <w:szCs w:val="22"/>
        </w:rPr>
        <w:t xml:space="preserve"> </w:t>
      </w:r>
      <w:r w:rsidRPr="001B6D68">
        <w:rPr>
          <w:rFonts w:cs="Arial"/>
          <w:color w:val="000000"/>
          <w:szCs w:val="22"/>
        </w:rPr>
        <w:t xml:space="preserve">suivant la réception </w:t>
      </w:r>
      <w:r w:rsidRPr="000A25AD">
        <w:rPr>
          <w:rFonts w:cs="Arial"/>
          <w:color w:val="000000"/>
          <w:szCs w:val="22"/>
        </w:rPr>
        <w:t>d'un</w:t>
      </w:r>
      <w:r w:rsidR="000A25AD" w:rsidRPr="000A25AD">
        <w:rPr>
          <w:rFonts w:cs="Arial"/>
          <w:color w:val="000000"/>
          <w:szCs w:val="22"/>
        </w:rPr>
        <w:t xml:space="preserve"> courrier électronique</w:t>
      </w:r>
      <w:r w:rsidRPr="001B6D68">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26D3B480" w:rsidR="004A07BB" w:rsidRDefault="004A07BB" w:rsidP="00411BC6">
      <w:pPr>
        <w:autoSpaceDE w:val="0"/>
        <w:autoSpaceDN w:val="0"/>
        <w:adjustRightInd w:val="0"/>
        <w:jc w:val="both"/>
        <w:rPr>
          <w:rFonts w:cs="Arial"/>
          <w:color w:val="000000"/>
          <w:szCs w:val="22"/>
        </w:rPr>
      </w:pPr>
      <w:r w:rsidRPr="003305D4">
        <w:rPr>
          <w:rFonts w:cs="Arial"/>
          <w:color w:val="000000"/>
          <w:szCs w:val="22"/>
        </w:rPr>
        <w:t xml:space="preserve">A dater de la notification des désordres par le CEA, le Titulaire dispose </w:t>
      </w:r>
      <w:proofErr w:type="gramStart"/>
      <w:r w:rsidRPr="003305D4">
        <w:rPr>
          <w:rFonts w:cs="Arial"/>
          <w:color w:val="000000"/>
          <w:szCs w:val="22"/>
        </w:rPr>
        <w:t>d’un délai de 60 jours calendaires</w:t>
      </w:r>
      <w:proofErr w:type="gramEnd"/>
      <w:r w:rsidRPr="003305D4">
        <w:rPr>
          <w:rFonts w:cs="Arial"/>
          <w:color w:val="000000"/>
          <w:szCs w:val="22"/>
        </w:rPr>
        <w:t xml:space="preserve"> pour y remédier, sauf cas d’urgence (sécurité ou impératif</w:t>
      </w:r>
      <w:r>
        <w:rPr>
          <w:rFonts w:cs="Arial"/>
          <w:color w:val="000000"/>
          <w:szCs w:val="22"/>
        </w:rPr>
        <w:t xml:space="preserve"> de fonctionnement) où ce délai doit être réduit et sera défini d’un </w:t>
      </w:r>
      <w:r w:rsidRPr="001E46D7">
        <w:rPr>
          <w:rFonts w:cs="Arial"/>
          <w:color w:val="000000"/>
          <w:szCs w:val="22"/>
        </w:rPr>
        <w:t xml:space="preserve">commun accord entre les parties. Passé ce délai, le CEA peut appliquer les pénalités mentionnées </w:t>
      </w:r>
      <w:r w:rsidR="008224CE" w:rsidRPr="001E46D7">
        <w:rPr>
          <w:rFonts w:cs="Arial"/>
          <w:color w:val="000000"/>
          <w:szCs w:val="22"/>
        </w:rPr>
        <w:t xml:space="preserve">à l’article </w:t>
      </w:r>
      <w:r w:rsidR="008224CE" w:rsidRPr="001E46D7">
        <w:rPr>
          <w:rFonts w:cs="Arial"/>
          <w:color w:val="000000"/>
          <w:szCs w:val="22"/>
        </w:rPr>
        <w:fldChar w:fldCharType="begin"/>
      </w:r>
      <w:r w:rsidR="008224CE" w:rsidRPr="001E46D7">
        <w:rPr>
          <w:rFonts w:cs="Arial"/>
          <w:color w:val="000000"/>
          <w:szCs w:val="22"/>
        </w:rPr>
        <w:instrText xml:space="preserve"> REF _Ref206303731 \r \h </w:instrText>
      </w:r>
      <w:r w:rsidR="00BF3A10" w:rsidRPr="001E46D7">
        <w:rPr>
          <w:rFonts w:cs="Arial"/>
          <w:color w:val="000000"/>
          <w:szCs w:val="22"/>
        </w:rPr>
        <w:instrText xml:space="preserve"> \* MERGEFORMAT </w:instrText>
      </w:r>
      <w:r w:rsidR="008224CE" w:rsidRPr="001E46D7">
        <w:rPr>
          <w:rFonts w:cs="Arial"/>
          <w:color w:val="000000"/>
          <w:szCs w:val="22"/>
        </w:rPr>
      </w:r>
      <w:r w:rsidR="008224CE" w:rsidRPr="001E46D7">
        <w:rPr>
          <w:rFonts w:cs="Arial"/>
          <w:color w:val="000000"/>
          <w:szCs w:val="22"/>
        </w:rPr>
        <w:fldChar w:fldCharType="separate"/>
      </w:r>
      <w:r w:rsidR="003305D4" w:rsidRPr="001E46D7">
        <w:rPr>
          <w:rFonts w:cs="Arial"/>
          <w:color w:val="000000"/>
          <w:szCs w:val="22"/>
        </w:rPr>
        <w:t>1</w:t>
      </w:r>
      <w:r w:rsidR="00E54E52" w:rsidRPr="001E46D7">
        <w:rPr>
          <w:rFonts w:cs="Arial"/>
          <w:color w:val="000000"/>
          <w:szCs w:val="22"/>
        </w:rPr>
        <w:t>9</w:t>
      </w:r>
      <w:r w:rsidR="008224CE" w:rsidRPr="001E46D7">
        <w:rPr>
          <w:rFonts w:cs="Arial"/>
          <w:color w:val="000000"/>
          <w:szCs w:val="22"/>
        </w:rPr>
        <w:t>.2 -</w:t>
      </w:r>
      <w:r w:rsidR="008224CE" w:rsidRPr="001E46D7">
        <w:rPr>
          <w:rFonts w:cs="Arial"/>
          <w:color w:val="000000"/>
          <w:szCs w:val="22"/>
        </w:rPr>
        <w:fldChar w:fldCharType="end"/>
      </w:r>
      <w:r w:rsidR="008224CE">
        <w:rPr>
          <w:rFonts w:cs="Arial"/>
          <w:color w:val="000000"/>
          <w:szCs w:val="22"/>
        </w:rPr>
        <w:t xml:space="preserve"> </w:t>
      </w:r>
      <w:r>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84141F">
      <w:pPr>
        <w:pStyle w:val="Titre1"/>
        <w:numPr>
          <w:ilvl w:val="0"/>
          <w:numId w:val="5"/>
        </w:numPr>
        <w:rPr>
          <w:rFonts w:cs="Arial"/>
          <w:bCs w:val="0"/>
          <w:color w:val="000000"/>
          <w:szCs w:val="22"/>
        </w:rPr>
      </w:pPr>
      <w:r>
        <w:rPr>
          <w:rFonts w:cs="Arial"/>
          <w:bCs w:val="0"/>
          <w:color w:val="000000"/>
          <w:szCs w:val="22"/>
        </w:rPr>
        <w:t xml:space="preserve"> </w:t>
      </w:r>
      <w:bookmarkStart w:id="62" w:name="_Toc218849953"/>
      <w:r w:rsidRPr="0096263C">
        <w:rPr>
          <w:rFonts w:cs="Arial"/>
          <w:bCs w:val="0"/>
          <w:color w:val="000000"/>
          <w:szCs w:val="22"/>
        </w:rPr>
        <w:t>ASSURANCES</w:t>
      </w:r>
      <w:bookmarkEnd w:id="62"/>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7777777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84141F">
      <w:pPr>
        <w:pStyle w:val="Titre1"/>
        <w:numPr>
          <w:ilvl w:val="0"/>
          <w:numId w:val="5"/>
        </w:numPr>
        <w:rPr>
          <w:rFonts w:cs="Arial"/>
          <w:szCs w:val="22"/>
        </w:rPr>
      </w:pPr>
      <w:bookmarkStart w:id="63" w:name="_Ref206303693"/>
      <w:r>
        <w:rPr>
          <w:rFonts w:cs="Arial"/>
          <w:bCs w:val="0"/>
          <w:color w:val="000000"/>
          <w:szCs w:val="22"/>
        </w:rPr>
        <w:t xml:space="preserve"> </w:t>
      </w:r>
      <w:bookmarkStart w:id="64" w:name="_Ref222919765"/>
      <w:bookmarkStart w:id="65" w:name="_Toc218849954"/>
      <w:r w:rsidR="0094523A" w:rsidRPr="00BC7D2A">
        <w:rPr>
          <w:rFonts w:cs="Arial"/>
          <w:bCs w:val="0"/>
          <w:color w:val="000000"/>
          <w:szCs w:val="22"/>
        </w:rPr>
        <w:t>DELAI OU PLANNING GENERAL DE REALISATION</w:t>
      </w:r>
      <w:bookmarkEnd w:id="63"/>
      <w:bookmarkEnd w:id="64"/>
      <w:bookmarkEnd w:id="65"/>
    </w:p>
    <w:p w14:paraId="65EE7752" w14:textId="77777777" w:rsidR="003305D4" w:rsidRPr="003305D4" w:rsidRDefault="003305D4" w:rsidP="003305D4">
      <w:pPr>
        <w:autoSpaceDE w:val="0"/>
        <w:autoSpaceDN w:val="0"/>
        <w:adjustRightInd w:val="0"/>
        <w:jc w:val="both"/>
        <w:rPr>
          <w:rFonts w:cs="Arial"/>
          <w:color w:val="000000"/>
          <w:szCs w:val="22"/>
        </w:rPr>
      </w:pPr>
      <w:r w:rsidRPr="003305D4">
        <w:rPr>
          <w:rFonts w:cs="Arial"/>
          <w:color w:val="000000"/>
          <w:szCs w:val="22"/>
        </w:rPr>
        <w:t xml:space="preserve">Le planning final des travaux est fixé d’un commun accord avec le chargé d’affaires durant la phase de préparation du chantier. </w:t>
      </w: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84141F">
      <w:pPr>
        <w:pStyle w:val="Titre1"/>
        <w:numPr>
          <w:ilvl w:val="0"/>
          <w:numId w:val="5"/>
        </w:numPr>
        <w:rPr>
          <w:rFonts w:cs="Arial"/>
          <w:szCs w:val="22"/>
        </w:rPr>
      </w:pPr>
      <w:r>
        <w:t xml:space="preserve"> </w:t>
      </w:r>
      <w:bookmarkStart w:id="66" w:name="_Toc218849955"/>
      <w:r w:rsidR="00BC7D2A">
        <w:t>MONTANT</w:t>
      </w:r>
      <w:bookmarkEnd w:id="66"/>
    </w:p>
    <w:p w14:paraId="0CE41E28" w14:textId="77777777" w:rsidR="003305D4" w:rsidRPr="006F150F" w:rsidRDefault="003305D4" w:rsidP="0084141F">
      <w:pPr>
        <w:numPr>
          <w:ilvl w:val="1"/>
          <w:numId w:val="5"/>
        </w:numPr>
        <w:autoSpaceDE w:val="0"/>
        <w:autoSpaceDN w:val="0"/>
        <w:adjustRightInd w:val="0"/>
        <w:jc w:val="both"/>
        <w:rPr>
          <w:rFonts w:cs="Arial"/>
          <w:b/>
          <w:szCs w:val="22"/>
        </w:rPr>
      </w:pPr>
      <w:r w:rsidRPr="006F150F">
        <w:rPr>
          <w:rFonts w:cs="Arial"/>
          <w:b/>
          <w:szCs w:val="22"/>
        </w:rPr>
        <w:t>Accord-cadre</w:t>
      </w:r>
    </w:p>
    <w:p w14:paraId="2665AC17" w14:textId="6CEDFC45" w:rsidR="003305D4" w:rsidRDefault="003305D4" w:rsidP="003305D4">
      <w:pPr>
        <w:jc w:val="both"/>
        <w:rPr>
          <w:rFonts w:cs="Arial"/>
        </w:rPr>
      </w:pPr>
      <w:r w:rsidRPr="006F150F">
        <w:rPr>
          <w:rFonts w:cs="Arial"/>
        </w:rPr>
        <w:t xml:space="preserve">Le montant </w:t>
      </w:r>
      <w:r>
        <w:rPr>
          <w:rFonts w:cs="Arial"/>
        </w:rPr>
        <w:t xml:space="preserve">plafond </w:t>
      </w:r>
      <w:r w:rsidRPr="006F150F">
        <w:rPr>
          <w:rFonts w:cs="Arial"/>
        </w:rPr>
        <w:t>de cet accord-cadre, tranche(s) optionnelle(s) de prolongation comprise(s), est fixé à 3</w:t>
      </w:r>
      <w:r>
        <w:rPr>
          <w:rFonts w:cs="Arial"/>
        </w:rPr>
        <w:t xml:space="preserve"> 9</w:t>
      </w:r>
      <w:r w:rsidRPr="006F150F">
        <w:rPr>
          <w:rFonts w:cs="Arial"/>
        </w:rPr>
        <w:t>00 000 € HT pour l’ensemble des Titulaires. Le CEA ne s’engage sur aucun montant minimum total à commander au titre des marchés subséquents. Le Titulaire ne peut prétendre à aucune indemnisation à ce titre.</w:t>
      </w:r>
    </w:p>
    <w:p w14:paraId="2587B3BE" w14:textId="77777777" w:rsidR="003305D4" w:rsidRPr="00E14092" w:rsidRDefault="003305D4" w:rsidP="003305D4">
      <w:pPr>
        <w:jc w:val="both"/>
        <w:rPr>
          <w:rFonts w:cs="Arial"/>
        </w:rPr>
      </w:pPr>
    </w:p>
    <w:p w14:paraId="62073B24" w14:textId="77777777" w:rsidR="003305D4" w:rsidRPr="00297651" w:rsidRDefault="003305D4" w:rsidP="003305D4">
      <w:pPr>
        <w:outlineLvl w:val="1"/>
        <w:rPr>
          <w:rFonts w:cs="Arial"/>
          <w:b/>
          <w:vanish/>
          <w:szCs w:val="22"/>
        </w:rPr>
      </w:pPr>
      <w:bookmarkStart w:id="67" w:name="_Toc527726717"/>
    </w:p>
    <w:p w14:paraId="4A74B9FB" w14:textId="77777777" w:rsidR="003305D4" w:rsidRPr="00297651" w:rsidRDefault="003305D4" w:rsidP="0084141F">
      <w:pPr>
        <w:numPr>
          <w:ilvl w:val="1"/>
          <w:numId w:val="5"/>
        </w:numPr>
        <w:autoSpaceDE w:val="0"/>
        <w:autoSpaceDN w:val="0"/>
        <w:adjustRightInd w:val="0"/>
        <w:jc w:val="both"/>
        <w:rPr>
          <w:rFonts w:cs="Arial"/>
          <w:b/>
          <w:szCs w:val="22"/>
        </w:rPr>
      </w:pPr>
      <w:r w:rsidRPr="00297651">
        <w:rPr>
          <w:rFonts w:cs="Arial"/>
          <w:b/>
          <w:szCs w:val="22"/>
        </w:rPr>
        <w:t xml:space="preserve"> </w:t>
      </w:r>
      <w:bookmarkEnd w:id="67"/>
      <w:r w:rsidRPr="00297651">
        <w:rPr>
          <w:rFonts w:cs="Arial"/>
          <w:b/>
          <w:szCs w:val="22"/>
        </w:rPr>
        <w:t>Marchés subséquents</w:t>
      </w:r>
    </w:p>
    <w:p w14:paraId="7B0FAD38" w14:textId="2717E32D" w:rsidR="003305D4" w:rsidRPr="00297651" w:rsidRDefault="003305D4" w:rsidP="003305D4">
      <w:pPr>
        <w:rPr>
          <w:rFonts w:cs="Arial"/>
          <w:i/>
          <w:szCs w:val="22"/>
        </w:rPr>
      </w:pPr>
      <w:bookmarkStart w:id="68" w:name="_Toc373223946"/>
      <w:bookmarkStart w:id="69" w:name="_Toc526944991"/>
      <w:r w:rsidRPr="00297651">
        <w:rPr>
          <w:rFonts w:cs="Arial"/>
          <w:i/>
          <w:szCs w:val="22"/>
        </w:rPr>
        <w:t>1</w:t>
      </w:r>
      <w:r>
        <w:rPr>
          <w:rFonts w:cs="Arial"/>
          <w:i/>
          <w:szCs w:val="22"/>
        </w:rPr>
        <w:t>7</w:t>
      </w:r>
      <w:r w:rsidRPr="00297651">
        <w:rPr>
          <w:rFonts w:cs="Arial"/>
          <w:i/>
          <w:szCs w:val="22"/>
        </w:rPr>
        <w:t>.2.1- Conditions relatives aux prix</w:t>
      </w:r>
      <w:bookmarkEnd w:id="68"/>
      <w:bookmarkEnd w:id="69"/>
    </w:p>
    <w:p w14:paraId="237531C9" w14:textId="77777777" w:rsidR="003305D4" w:rsidRPr="00E14092" w:rsidRDefault="003305D4" w:rsidP="003305D4">
      <w:pPr>
        <w:jc w:val="both"/>
        <w:rPr>
          <w:rFonts w:cs="Arial"/>
        </w:rPr>
      </w:pPr>
      <w:r w:rsidRPr="00E14092">
        <w:rPr>
          <w:rFonts w:cs="Arial"/>
        </w:rPr>
        <w:t xml:space="preserve">Chaque </w:t>
      </w:r>
      <w:r>
        <w:rPr>
          <w:rFonts w:cs="Arial"/>
        </w:rPr>
        <w:t>marché</w:t>
      </w:r>
      <w:r w:rsidRPr="00E14092">
        <w:rPr>
          <w:rFonts w:cs="Arial"/>
        </w:rPr>
        <w:t xml:space="preserve"> subséquent conclu au titre du présent accord cadre est passé pour un montant ferme et forfaitaire.</w:t>
      </w:r>
    </w:p>
    <w:p w14:paraId="6203A9FC" w14:textId="77289875" w:rsidR="003305D4" w:rsidRPr="00E14092" w:rsidRDefault="003305D4" w:rsidP="003305D4">
      <w:pPr>
        <w:jc w:val="both"/>
        <w:rPr>
          <w:rFonts w:cs="Arial"/>
        </w:rPr>
      </w:pPr>
      <w:r>
        <w:rPr>
          <w:rFonts w:cs="Arial"/>
        </w:rPr>
        <w:t>Conformément à l’article 7</w:t>
      </w:r>
      <w:r w:rsidRPr="00263B35">
        <w:rPr>
          <w:rFonts w:cs="Arial"/>
        </w:rPr>
        <w:t xml:space="preserve"> du présent</w:t>
      </w:r>
      <w:r w:rsidRPr="00E14092">
        <w:rPr>
          <w:rFonts w:cs="Arial"/>
        </w:rPr>
        <w:t xml:space="preserve"> accord cadre, ce montant est détaillé dans la propo</w:t>
      </w:r>
      <w:r>
        <w:rPr>
          <w:rFonts w:cs="Arial"/>
        </w:rPr>
        <w:t>sition financière du Titulaire.</w:t>
      </w:r>
      <w:r w:rsidRPr="00B47B5A">
        <w:rPr>
          <w:rFonts w:cs="Arial"/>
        </w:rPr>
        <w:t xml:space="preserve"> </w:t>
      </w:r>
      <w:r w:rsidRPr="00546744">
        <w:rPr>
          <w:rFonts w:cs="Arial"/>
        </w:rPr>
        <w:t xml:space="preserve">Le Titulaire utilisera l’annexe </w:t>
      </w:r>
      <w:r w:rsidRPr="00546744">
        <w:rPr>
          <w:rFonts w:cs="Arial"/>
          <w:szCs w:val="22"/>
        </w:rPr>
        <w:t>n°</w:t>
      </w:r>
      <w:r>
        <w:rPr>
          <w:rFonts w:cs="Arial"/>
          <w:szCs w:val="22"/>
        </w:rPr>
        <w:t>3</w:t>
      </w:r>
      <w:r w:rsidRPr="00546744">
        <w:rPr>
          <w:rFonts w:cs="Arial"/>
          <w:szCs w:val="22"/>
        </w:rPr>
        <w:t xml:space="preserve"> du présent marché </w:t>
      </w:r>
      <w:r w:rsidRPr="00546744">
        <w:rPr>
          <w:rFonts w:cs="Arial"/>
        </w:rPr>
        <w:lastRenderedPageBreak/>
        <w:t>comme base de prix</w:t>
      </w:r>
      <w:r>
        <w:rPr>
          <w:rFonts w:cs="Arial"/>
        </w:rPr>
        <w:t xml:space="preserve">. Ces prix sont des prix plafonds et peuvent être optimisés lors de la consultation du marché subséquent. </w:t>
      </w:r>
    </w:p>
    <w:p w14:paraId="419D0AB4" w14:textId="77777777" w:rsidR="003305D4" w:rsidRPr="00E14092" w:rsidRDefault="003305D4" w:rsidP="003305D4">
      <w:pPr>
        <w:rPr>
          <w:rFonts w:cs="Arial"/>
        </w:rPr>
      </w:pPr>
    </w:p>
    <w:p w14:paraId="40B07348" w14:textId="0AE3E412" w:rsidR="003305D4" w:rsidRPr="00297651" w:rsidRDefault="003305D4" w:rsidP="003305D4">
      <w:pPr>
        <w:rPr>
          <w:rFonts w:cs="Arial"/>
          <w:i/>
        </w:rPr>
      </w:pPr>
      <w:r w:rsidRPr="00297651">
        <w:rPr>
          <w:rFonts w:cs="Arial"/>
          <w:i/>
          <w:szCs w:val="22"/>
        </w:rPr>
        <w:t>1</w:t>
      </w:r>
      <w:r>
        <w:rPr>
          <w:rFonts w:cs="Arial"/>
          <w:i/>
          <w:szCs w:val="22"/>
        </w:rPr>
        <w:t>7</w:t>
      </w:r>
      <w:r w:rsidRPr="00297651">
        <w:rPr>
          <w:rFonts w:cs="Arial"/>
          <w:i/>
        </w:rPr>
        <w:t xml:space="preserve">.2.2 – Montant maximum d’un marché subséquent </w:t>
      </w:r>
    </w:p>
    <w:p w14:paraId="4C436D78" w14:textId="7C85119B" w:rsidR="003305D4" w:rsidRPr="003039A7" w:rsidRDefault="003305D4" w:rsidP="003305D4">
      <w:pPr>
        <w:rPr>
          <w:rFonts w:cs="Arial"/>
        </w:rPr>
      </w:pPr>
      <w:r w:rsidRPr="00E14092">
        <w:rPr>
          <w:rFonts w:cs="Arial"/>
        </w:rPr>
        <w:t xml:space="preserve">Le montant </w:t>
      </w:r>
      <w:r>
        <w:rPr>
          <w:rFonts w:cs="Arial"/>
        </w:rPr>
        <w:t xml:space="preserve">plafond </w:t>
      </w:r>
      <w:r w:rsidRPr="00E14092">
        <w:rPr>
          <w:rFonts w:cs="Arial"/>
        </w:rPr>
        <w:t xml:space="preserve">de chaque </w:t>
      </w:r>
      <w:r>
        <w:rPr>
          <w:rFonts w:cs="Arial"/>
        </w:rPr>
        <w:t>marché</w:t>
      </w:r>
      <w:r w:rsidRPr="00E14092">
        <w:rPr>
          <w:rFonts w:cs="Arial"/>
        </w:rPr>
        <w:t xml:space="preserve"> subséquent conclu au titre du présent accord-cadre ne saurait être </w:t>
      </w:r>
      <w:r w:rsidRPr="005D28B5">
        <w:rPr>
          <w:rFonts w:cs="Arial"/>
        </w:rPr>
        <w:t>supérieur à</w:t>
      </w:r>
      <w:r>
        <w:rPr>
          <w:rFonts w:cs="Arial"/>
        </w:rPr>
        <w:t xml:space="preserve"> 40</w:t>
      </w:r>
      <w:r w:rsidRPr="005D28B5">
        <w:rPr>
          <w:rFonts w:cs="Arial"/>
        </w:rPr>
        <w:t> 000 € HT</w:t>
      </w:r>
      <w:r w:rsidRPr="00E14092">
        <w:rPr>
          <w:rFonts w:cs="Arial"/>
        </w:rPr>
        <w:t xml:space="preserve"> (</w:t>
      </w:r>
      <w:r w:rsidR="00767F69">
        <w:rPr>
          <w:rFonts w:cs="Arial"/>
        </w:rPr>
        <w:t>quarante</w:t>
      </w:r>
      <w:r>
        <w:rPr>
          <w:rFonts w:cs="Arial"/>
        </w:rPr>
        <w:t xml:space="preserve"> mille</w:t>
      </w:r>
      <w:r w:rsidRPr="00E14092">
        <w:rPr>
          <w:rFonts w:cs="Arial"/>
        </w:rPr>
        <w:t xml:space="preserve"> euros hors taxes).</w:t>
      </w:r>
    </w:p>
    <w:p w14:paraId="51CB660A" w14:textId="77777777" w:rsidR="003305D4" w:rsidRPr="00E14092" w:rsidRDefault="003305D4" w:rsidP="003305D4">
      <w:pPr>
        <w:autoSpaceDE w:val="0"/>
        <w:autoSpaceDN w:val="0"/>
        <w:adjustRightInd w:val="0"/>
        <w:spacing w:line="240" w:lineRule="exact"/>
        <w:jc w:val="both"/>
        <w:rPr>
          <w:rFonts w:cs="Arial"/>
          <w:szCs w:val="22"/>
        </w:rPr>
      </w:pPr>
    </w:p>
    <w:p w14:paraId="0316787C" w14:textId="77777777" w:rsidR="003305D4" w:rsidRPr="006F150F" w:rsidRDefault="003305D4" w:rsidP="0084141F">
      <w:pPr>
        <w:numPr>
          <w:ilvl w:val="1"/>
          <w:numId w:val="5"/>
        </w:numPr>
        <w:autoSpaceDE w:val="0"/>
        <w:autoSpaceDN w:val="0"/>
        <w:adjustRightInd w:val="0"/>
        <w:jc w:val="both"/>
        <w:rPr>
          <w:rFonts w:cs="Arial"/>
          <w:b/>
          <w:szCs w:val="22"/>
        </w:rPr>
      </w:pPr>
      <w:bookmarkStart w:id="70" w:name="_Toc527726719"/>
      <w:r w:rsidRPr="006F150F">
        <w:rPr>
          <w:rFonts w:cs="Arial"/>
          <w:b/>
          <w:szCs w:val="22"/>
        </w:rPr>
        <w:t>Caractère des prix</w:t>
      </w:r>
      <w:bookmarkEnd w:id="70"/>
    </w:p>
    <w:p w14:paraId="1018E146" w14:textId="50F5CBFF" w:rsidR="003305D4" w:rsidRPr="00E14092" w:rsidRDefault="003305D4" w:rsidP="003305D4">
      <w:pPr>
        <w:jc w:val="both"/>
        <w:rPr>
          <w:rFonts w:cs="Arial"/>
          <w:color w:val="000000"/>
          <w:szCs w:val="22"/>
        </w:rPr>
      </w:pPr>
      <w:r w:rsidRPr="006F150F">
        <w:rPr>
          <w:rFonts w:cs="Arial"/>
          <w:szCs w:val="22"/>
        </w:rPr>
        <w:t xml:space="preserve">Les </w:t>
      </w:r>
      <w:r w:rsidRPr="00C33F26">
        <w:rPr>
          <w:rFonts w:cs="Arial"/>
          <w:szCs w:val="22"/>
        </w:rPr>
        <w:t xml:space="preserve">prix applicables au présent accord-cadre sont établis aux conditions économiques du mois de </w:t>
      </w:r>
      <w:r w:rsidR="00E54E52" w:rsidRPr="00C33F26">
        <w:rPr>
          <w:rFonts w:cs="Arial"/>
          <w:szCs w:val="22"/>
        </w:rPr>
        <w:t>février</w:t>
      </w:r>
      <w:r w:rsidRPr="00C33F26">
        <w:rPr>
          <w:rFonts w:cs="Arial"/>
          <w:szCs w:val="22"/>
        </w:rPr>
        <w:t xml:space="preserve"> 2026.</w:t>
      </w:r>
    </w:p>
    <w:p w14:paraId="2746C464" w14:textId="4A686FB5" w:rsidR="00411BC6" w:rsidRDefault="00411BC6"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0E905E5" w14:textId="496EF1E8" w:rsidR="00411BC6" w:rsidRPr="00767F69" w:rsidRDefault="00411BC6" w:rsidP="0084141F">
      <w:pPr>
        <w:pStyle w:val="Titre1"/>
        <w:numPr>
          <w:ilvl w:val="0"/>
          <w:numId w:val="5"/>
        </w:numPr>
        <w:rPr>
          <w:rFonts w:cs="Arial"/>
          <w:szCs w:val="22"/>
        </w:rPr>
      </w:pPr>
      <w:r>
        <w:t xml:space="preserve"> </w:t>
      </w:r>
      <w:bookmarkStart w:id="71" w:name="_Toc218849956"/>
      <w:r w:rsidRPr="00767F69">
        <w:t>REVISION DES PRIX</w:t>
      </w:r>
      <w:bookmarkEnd w:id="71"/>
      <w:r w:rsidRPr="00767F69">
        <w:t xml:space="preserve"> </w:t>
      </w:r>
    </w:p>
    <w:p w14:paraId="66940CAA" w14:textId="11B0034B" w:rsidR="00D865CD" w:rsidRPr="00767F69" w:rsidRDefault="00411BC6" w:rsidP="00411BC6">
      <w:pPr>
        <w:tabs>
          <w:tab w:val="left" w:pos="1134"/>
          <w:tab w:val="left" w:pos="6946"/>
        </w:tabs>
        <w:jc w:val="both"/>
        <w:rPr>
          <w:rFonts w:cs="Arial"/>
          <w:szCs w:val="22"/>
        </w:rPr>
      </w:pPr>
      <w:r w:rsidRPr="00767F69">
        <w:rPr>
          <w:rFonts w:cs="Arial"/>
          <w:szCs w:val="22"/>
        </w:rPr>
        <w:t xml:space="preserve">La part du montant des Travaux non réalisés et restant à effectuer </w:t>
      </w:r>
      <w:proofErr w:type="gramStart"/>
      <w:r w:rsidRPr="00767F69">
        <w:rPr>
          <w:rFonts w:cs="Arial"/>
          <w:szCs w:val="22"/>
        </w:rPr>
        <w:t>peut être</w:t>
      </w:r>
      <w:proofErr w:type="gramEnd"/>
      <w:r w:rsidRPr="00767F69">
        <w:rPr>
          <w:rFonts w:cs="Arial"/>
          <w:szCs w:val="22"/>
        </w:rPr>
        <w:t xml:space="preserve"> révisée annuellement, à la demande du Titulaire</w:t>
      </w:r>
      <w:r w:rsidR="00043C70" w:rsidRPr="00767F69">
        <w:rPr>
          <w:rFonts w:cs="Arial"/>
          <w:szCs w:val="22"/>
        </w:rPr>
        <w:t xml:space="preserve"> ou du CEA</w:t>
      </w:r>
      <w:r w:rsidRPr="00767F69">
        <w:rPr>
          <w:rFonts w:cs="Arial"/>
          <w:szCs w:val="22"/>
        </w:rPr>
        <w:t xml:space="preserve">, à la date anniversaire de la </w:t>
      </w:r>
      <w:r w:rsidR="001669C9" w:rsidRPr="00767F69">
        <w:rPr>
          <w:rFonts w:cs="Arial"/>
          <w:szCs w:val="22"/>
        </w:rPr>
        <w:t>notification</w:t>
      </w:r>
      <w:r w:rsidRPr="00767F69">
        <w:rPr>
          <w:rFonts w:cs="Arial"/>
          <w:szCs w:val="22"/>
        </w:rPr>
        <w:t xml:space="preserve"> du marché, dans le cadre et les limites de la réglementation des prix en vigueur ou à venir. </w:t>
      </w:r>
    </w:p>
    <w:p w14:paraId="58B6B3DE" w14:textId="77777777" w:rsidR="00411BC6" w:rsidRPr="00767F69" w:rsidRDefault="00411BC6" w:rsidP="00411BC6">
      <w:pPr>
        <w:tabs>
          <w:tab w:val="left" w:pos="1134"/>
          <w:tab w:val="left" w:pos="6946"/>
        </w:tabs>
        <w:jc w:val="both"/>
        <w:rPr>
          <w:rFonts w:cs="Arial"/>
          <w:szCs w:val="22"/>
        </w:rPr>
      </w:pPr>
      <w:r w:rsidRPr="00767F69">
        <w:rPr>
          <w:rFonts w:cs="Arial"/>
          <w:szCs w:val="22"/>
        </w:rPr>
        <w:t>Les prix sont révisés dans la limite maximale de la formule suivante :</w:t>
      </w:r>
    </w:p>
    <w:p w14:paraId="741F2AE1" w14:textId="4E69C3D3" w:rsidR="00411BC6" w:rsidRPr="00571F04" w:rsidRDefault="00411BC6" w:rsidP="00411BC6">
      <w:pPr>
        <w:tabs>
          <w:tab w:val="left" w:pos="1134"/>
          <w:tab w:val="left" w:pos="6946"/>
        </w:tabs>
        <w:jc w:val="center"/>
        <w:rPr>
          <w:rFonts w:cs="Arial"/>
          <w:szCs w:val="22"/>
        </w:rPr>
      </w:pPr>
      <w:r w:rsidRPr="00571F04">
        <w:rPr>
          <w:rFonts w:cs="Arial"/>
          <w:szCs w:val="22"/>
        </w:rPr>
        <w:t>P = P</w:t>
      </w:r>
      <w:r w:rsidRPr="00571F04">
        <w:rPr>
          <w:rFonts w:cs="Arial"/>
          <w:szCs w:val="22"/>
          <w:vertAlign w:val="subscript"/>
        </w:rPr>
        <w:t>0</w:t>
      </w:r>
      <w:r w:rsidRPr="00571F04">
        <w:rPr>
          <w:rFonts w:cs="Arial"/>
          <w:szCs w:val="22"/>
        </w:rPr>
        <w:t xml:space="preserve"> x (0,20 + 0,80 x </w:t>
      </w:r>
      <w:r w:rsidRPr="00571F04">
        <w:rPr>
          <w:rFonts w:cs="Arial"/>
          <w:szCs w:val="22"/>
          <w:u w:val="single"/>
        </w:rPr>
        <w:t>BT</w:t>
      </w:r>
      <w:r w:rsidR="00767F69" w:rsidRPr="00571F04">
        <w:rPr>
          <w:rFonts w:cs="Arial"/>
          <w:szCs w:val="22"/>
          <w:u w:val="single"/>
        </w:rPr>
        <w:t>47</w:t>
      </w:r>
      <w:r w:rsidRPr="00571F04">
        <w:rPr>
          <w:rFonts w:cs="Arial"/>
          <w:szCs w:val="22"/>
        </w:rPr>
        <w:t>)</w:t>
      </w:r>
    </w:p>
    <w:p w14:paraId="6ABCF4C5" w14:textId="5125D226" w:rsidR="00411BC6" w:rsidRPr="00571F04" w:rsidRDefault="00411BC6" w:rsidP="00411BC6">
      <w:pPr>
        <w:tabs>
          <w:tab w:val="left" w:pos="1134"/>
          <w:tab w:val="left" w:pos="6946"/>
        </w:tabs>
        <w:jc w:val="both"/>
        <w:rPr>
          <w:rFonts w:cs="Arial"/>
          <w:szCs w:val="22"/>
        </w:rPr>
      </w:pPr>
      <w:r w:rsidRPr="00571F04">
        <w:rPr>
          <w:rFonts w:cs="Arial"/>
          <w:szCs w:val="22"/>
        </w:rPr>
        <w:tab/>
        <w:t xml:space="preserve">                                  </w:t>
      </w:r>
      <w:r w:rsidR="00841F65" w:rsidRPr="00571F04">
        <w:rPr>
          <w:rFonts w:cs="Arial"/>
          <w:szCs w:val="22"/>
        </w:rPr>
        <w:t xml:space="preserve">                            BT</w:t>
      </w:r>
      <w:r w:rsidR="00767F69" w:rsidRPr="00571F04">
        <w:rPr>
          <w:rFonts w:cs="Arial"/>
          <w:szCs w:val="22"/>
        </w:rPr>
        <w:t>47</w:t>
      </w:r>
      <w:r w:rsidRPr="00571F04">
        <w:rPr>
          <w:rFonts w:cs="Arial"/>
          <w:szCs w:val="22"/>
          <w:vertAlign w:val="subscript"/>
        </w:rPr>
        <w:t>0</w:t>
      </w:r>
    </w:p>
    <w:p w14:paraId="6E070D4B" w14:textId="77777777" w:rsidR="00411BC6" w:rsidRPr="00767F69" w:rsidRDefault="00411BC6" w:rsidP="00411BC6">
      <w:pPr>
        <w:tabs>
          <w:tab w:val="left" w:pos="1134"/>
          <w:tab w:val="left" w:pos="6946"/>
        </w:tabs>
        <w:jc w:val="both"/>
        <w:rPr>
          <w:rFonts w:cs="Arial"/>
          <w:szCs w:val="22"/>
        </w:rPr>
      </w:pPr>
      <w:proofErr w:type="gramStart"/>
      <w:r w:rsidRPr="00767F69">
        <w:rPr>
          <w:rFonts w:cs="Arial"/>
          <w:szCs w:val="22"/>
        </w:rPr>
        <w:t>dans</w:t>
      </w:r>
      <w:proofErr w:type="gramEnd"/>
      <w:r w:rsidRPr="00767F69">
        <w:rPr>
          <w:rFonts w:cs="Arial"/>
          <w:szCs w:val="22"/>
        </w:rPr>
        <w:t xml:space="preserve"> laquelle :</w:t>
      </w:r>
    </w:p>
    <w:p w14:paraId="1F95ED62" w14:textId="77777777" w:rsidR="00411BC6" w:rsidRPr="00767F69" w:rsidRDefault="00411BC6" w:rsidP="00411BC6">
      <w:pPr>
        <w:tabs>
          <w:tab w:val="left" w:pos="1134"/>
          <w:tab w:val="left" w:pos="6946"/>
        </w:tabs>
        <w:jc w:val="both"/>
        <w:rPr>
          <w:rFonts w:cs="Arial"/>
          <w:szCs w:val="22"/>
        </w:rPr>
      </w:pPr>
      <w:r w:rsidRPr="00767F69">
        <w:rPr>
          <w:rFonts w:cs="Arial"/>
          <w:szCs w:val="22"/>
        </w:rPr>
        <w:t xml:space="preserve">P = </w:t>
      </w:r>
      <w:r w:rsidRPr="00767F69">
        <w:rPr>
          <w:rFonts w:cs="Arial"/>
          <w:szCs w:val="22"/>
        </w:rPr>
        <w:tab/>
        <w:t>Montant révisé de la part des Travaux non réalisés et restant à effectuer.</w:t>
      </w:r>
    </w:p>
    <w:p w14:paraId="55C09B3F" w14:textId="77777777" w:rsidR="00411BC6" w:rsidRPr="00767F69" w:rsidRDefault="00411BC6" w:rsidP="00411BC6">
      <w:pPr>
        <w:tabs>
          <w:tab w:val="left" w:pos="1134"/>
          <w:tab w:val="left" w:pos="6946"/>
        </w:tabs>
        <w:ind w:left="1134" w:hanging="1134"/>
        <w:jc w:val="both"/>
        <w:rPr>
          <w:rFonts w:cs="Arial"/>
          <w:szCs w:val="22"/>
        </w:rPr>
      </w:pPr>
      <w:r w:rsidRPr="00767F69">
        <w:rPr>
          <w:rFonts w:cs="Arial"/>
          <w:szCs w:val="22"/>
        </w:rPr>
        <w:t>P</w:t>
      </w:r>
      <w:r w:rsidRPr="00767F69">
        <w:rPr>
          <w:rFonts w:cs="Arial"/>
          <w:szCs w:val="22"/>
          <w:vertAlign w:val="subscript"/>
        </w:rPr>
        <w:t>0</w:t>
      </w:r>
      <w:r w:rsidRPr="00767F69">
        <w:rPr>
          <w:rFonts w:cs="Arial"/>
          <w:szCs w:val="22"/>
        </w:rPr>
        <w:t xml:space="preserve"> = </w:t>
      </w:r>
      <w:r w:rsidRPr="00767F69">
        <w:rPr>
          <w:rFonts w:cs="Arial"/>
          <w:szCs w:val="22"/>
        </w:rPr>
        <w:tab/>
        <w:t>Montant initial, ou issu de la précédente révision de prix, de la part des Travaux non réalisés et restant à effectuer.</w:t>
      </w:r>
    </w:p>
    <w:p w14:paraId="5910A723" w14:textId="1B348646" w:rsidR="00411BC6" w:rsidRPr="00767F69" w:rsidRDefault="00411BC6" w:rsidP="00411BC6">
      <w:pPr>
        <w:tabs>
          <w:tab w:val="left" w:pos="1134"/>
          <w:tab w:val="left" w:pos="6946"/>
        </w:tabs>
        <w:ind w:left="1134" w:hanging="1134"/>
        <w:jc w:val="both"/>
        <w:rPr>
          <w:rFonts w:cs="Arial"/>
          <w:szCs w:val="22"/>
        </w:rPr>
      </w:pPr>
      <w:r w:rsidRPr="00767F69">
        <w:rPr>
          <w:rFonts w:cs="Arial"/>
          <w:szCs w:val="22"/>
        </w:rPr>
        <w:t>BT</w:t>
      </w:r>
      <w:r w:rsidR="00767F69" w:rsidRPr="00767F69">
        <w:rPr>
          <w:rFonts w:cs="Arial"/>
          <w:szCs w:val="22"/>
        </w:rPr>
        <w:t>47</w:t>
      </w:r>
      <w:r w:rsidRPr="00767F69">
        <w:rPr>
          <w:rFonts w:cs="Arial"/>
          <w:szCs w:val="22"/>
          <w:vertAlign w:val="subscript"/>
        </w:rPr>
        <w:t>0</w:t>
      </w:r>
      <w:r w:rsidRPr="00767F69">
        <w:rPr>
          <w:rFonts w:cs="Arial"/>
          <w:szCs w:val="22"/>
        </w:rPr>
        <w:t xml:space="preserve"> = </w:t>
      </w:r>
      <w:r w:rsidRPr="00767F69">
        <w:rPr>
          <w:rFonts w:cs="Arial"/>
          <w:szCs w:val="22"/>
        </w:rPr>
        <w:tab/>
        <w:t xml:space="preserve">Valeur de « l'index </w:t>
      </w:r>
      <w:r w:rsidR="00767F69" w:rsidRPr="00767F69">
        <w:rPr>
          <w:rFonts w:cs="Arial"/>
          <w:szCs w:val="22"/>
        </w:rPr>
        <w:t>Electricité</w:t>
      </w:r>
      <w:r w:rsidRPr="00767F69">
        <w:rPr>
          <w:rFonts w:cs="Arial"/>
          <w:szCs w:val="22"/>
        </w:rPr>
        <w:t xml:space="preserve"> » (BT </w:t>
      </w:r>
      <w:r w:rsidR="00767F69" w:rsidRPr="00767F69">
        <w:rPr>
          <w:rFonts w:cs="Arial"/>
          <w:szCs w:val="22"/>
        </w:rPr>
        <w:t>47</w:t>
      </w:r>
      <w:r w:rsidRPr="00767F69">
        <w:rPr>
          <w:rFonts w:cs="Arial"/>
          <w:szCs w:val="22"/>
        </w:rPr>
        <w:t xml:space="preserve">) à la date de </w:t>
      </w:r>
      <w:r w:rsidR="001669C9" w:rsidRPr="00767F69">
        <w:rPr>
          <w:rFonts w:cs="Arial"/>
          <w:szCs w:val="22"/>
        </w:rPr>
        <w:t>notification</w:t>
      </w:r>
      <w:r w:rsidRPr="00767F69">
        <w:rPr>
          <w:rFonts w:cs="Arial"/>
          <w:szCs w:val="22"/>
        </w:rPr>
        <w:t xml:space="preserve"> du marché, puis, pour les révisions suivantes, la valeur d'arrivée retenue lors de la dernière révision.</w:t>
      </w:r>
    </w:p>
    <w:p w14:paraId="6EE8CF17" w14:textId="0C209C53" w:rsidR="00411BC6" w:rsidRPr="00767F69" w:rsidRDefault="00411BC6" w:rsidP="00411BC6">
      <w:pPr>
        <w:tabs>
          <w:tab w:val="left" w:pos="1134"/>
          <w:tab w:val="left" w:pos="6946"/>
        </w:tabs>
        <w:ind w:left="1134" w:hanging="1134"/>
        <w:jc w:val="both"/>
        <w:rPr>
          <w:rFonts w:cs="Arial"/>
          <w:szCs w:val="22"/>
        </w:rPr>
      </w:pPr>
      <w:r w:rsidRPr="00767F69">
        <w:rPr>
          <w:rFonts w:cs="Arial"/>
          <w:szCs w:val="22"/>
        </w:rPr>
        <w:t>BT</w:t>
      </w:r>
      <w:r w:rsidR="00767F69" w:rsidRPr="00767F69">
        <w:rPr>
          <w:rFonts w:cs="Arial"/>
          <w:szCs w:val="22"/>
        </w:rPr>
        <w:t>47</w:t>
      </w:r>
      <w:r w:rsidRPr="00767F69">
        <w:rPr>
          <w:rFonts w:cs="Arial"/>
          <w:szCs w:val="22"/>
        </w:rPr>
        <w:t xml:space="preserve"> = </w:t>
      </w:r>
      <w:r w:rsidRPr="00767F69">
        <w:rPr>
          <w:rFonts w:cs="Arial"/>
          <w:szCs w:val="22"/>
        </w:rPr>
        <w:tab/>
        <w:t>Dernière valeur connue de ces mêmes indices au mois de révision des prix.</w:t>
      </w:r>
    </w:p>
    <w:p w14:paraId="745D9C57" w14:textId="77777777" w:rsidR="00411BC6" w:rsidRPr="00767F69" w:rsidRDefault="00411BC6" w:rsidP="00411BC6">
      <w:pPr>
        <w:tabs>
          <w:tab w:val="left" w:pos="1134"/>
          <w:tab w:val="left" w:pos="6946"/>
        </w:tabs>
        <w:jc w:val="both"/>
        <w:rPr>
          <w:rFonts w:cs="Arial"/>
          <w:szCs w:val="22"/>
        </w:rPr>
      </w:pPr>
      <w:r w:rsidRPr="00767F69">
        <w:rPr>
          <w:rFonts w:cs="Arial"/>
          <w:szCs w:val="22"/>
        </w:rPr>
        <w:t>Les prix révisés ne peuvent être applicables qu'après accord écrit du Service Achats du CEA/Grenoble sur la proposition du Titulaire, donné dans le mois qui suit la date de réception de la proposition du Titulaire.</w:t>
      </w:r>
    </w:p>
    <w:p w14:paraId="4643A087" w14:textId="77777777" w:rsidR="00411BC6" w:rsidRPr="00BD791E" w:rsidRDefault="00411BC6" w:rsidP="00411BC6">
      <w:pPr>
        <w:tabs>
          <w:tab w:val="left" w:pos="1134"/>
          <w:tab w:val="left" w:pos="6946"/>
        </w:tabs>
        <w:jc w:val="both"/>
        <w:rPr>
          <w:rFonts w:cs="Arial"/>
          <w:szCs w:val="22"/>
        </w:rPr>
      </w:pPr>
      <w:r w:rsidRPr="00767F69">
        <w:rPr>
          <w:rFonts w:cs="Arial"/>
          <w:szCs w:val="22"/>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2B723CAD" w14:textId="77777777" w:rsidR="00411BC6" w:rsidRDefault="00411BC6" w:rsidP="00411BC6">
      <w:pPr>
        <w:tabs>
          <w:tab w:val="left" w:pos="1134"/>
          <w:tab w:val="left" w:pos="6946"/>
        </w:tabs>
        <w:jc w:val="both"/>
        <w:rPr>
          <w:rFonts w:cs="Arial"/>
          <w:szCs w:val="22"/>
        </w:rPr>
      </w:pPr>
    </w:p>
    <w:p w14:paraId="7E185852" w14:textId="3C53AC9F" w:rsidR="00FD4A07" w:rsidRDefault="00411BC6" w:rsidP="0084141F">
      <w:pPr>
        <w:pStyle w:val="Titre1"/>
        <w:numPr>
          <w:ilvl w:val="0"/>
          <w:numId w:val="5"/>
        </w:numPr>
      </w:pPr>
      <w:r>
        <w:t xml:space="preserve"> </w:t>
      </w:r>
      <w:bookmarkStart w:id="72" w:name="_Ref389470110"/>
      <w:bookmarkStart w:id="73" w:name="_Toc218849957"/>
      <w:r>
        <w:t>PENALITES</w:t>
      </w:r>
      <w:bookmarkEnd w:id="72"/>
      <w:bookmarkEnd w:id="73"/>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4FCD33AA" w14:textId="77777777" w:rsidR="00D30E75" w:rsidRPr="00297651" w:rsidRDefault="00D30E75" w:rsidP="0084141F">
      <w:pPr>
        <w:numPr>
          <w:ilvl w:val="1"/>
          <w:numId w:val="5"/>
        </w:numPr>
        <w:autoSpaceDE w:val="0"/>
        <w:autoSpaceDN w:val="0"/>
        <w:adjustRightInd w:val="0"/>
        <w:jc w:val="both"/>
        <w:rPr>
          <w:rFonts w:cs="Arial"/>
          <w:b/>
          <w:szCs w:val="22"/>
        </w:rPr>
      </w:pPr>
      <w:bookmarkStart w:id="74" w:name="_Toc527726721"/>
      <w:r w:rsidRPr="00297651">
        <w:rPr>
          <w:rFonts w:cs="Arial"/>
          <w:b/>
          <w:szCs w:val="22"/>
        </w:rPr>
        <w:t>Pénalités pour retard d’intervention ou d’exécution</w:t>
      </w:r>
      <w:bookmarkEnd w:id="74"/>
    </w:p>
    <w:p w14:paraId="0E43D2F5" w14:textId="77777777" w:rsidR="00D30E75" w:rsidRPr="00822179" w:rsidRDefault="00D30E75" w:rsidP="00D30E75">
      <w:pPr>
        <w:jc w:val="both"/>
        <w:rPr>
          <w:rFonts w:cs="Arial"/>
          <w:szCs w:val="22"/>
        </w:rPr>
      </w:pPr>
      <w:r w:rsidRPr="002B561F">
        <w:rPr>
          <w:rFonts w:cs="Arial"/>
          <w:szCs w:val="22"/>
        </w:rPr>
        <w:t xml:space="preserve">En cas de non-respect des délais de réalisation fixés dans chaque </w:t>
      </w:r>
      <w:r>
        <w:rPr>
          <w:rFonts w:cs="Arial"/>
          <w:szCs w:val="22"/>
        </w:rPr>
        <w:t>marché subséquent</w:t>
      </w:r>
      <w:r w:rsidRPr="002B561F">
        <w:rPr>
          <w:rFonts w:cs="Arial"/>
          <w:szCs w:val="22"/>
        </w:rPr>
        <w:t>, le Titulaire es</w:t>
      </w:r>
      <w:r>
        <w:rPr>
          <w:rFonts w:cs="Arial"/>
          <w:szCs w:val="22"/>
        </w:rPr>
        <w:t>t passible d’une pénalité de 100 (cent</w:t>
      </w:r>
      <w:r w:rsidRPr="002B561F">
        <w:rPr>
          <w:rFonts w:cs="Arial"/>
          <w:szCs w:val="22"/>
        </w:rPr>
        <w:t xml:space="preserve">) euros par jour calendaire de retard </w:t>
      </w:r>
      <w:r w:rsidRPr="00822179">
        <w:rPr>
          <w:rFonts w:cs="Arial"/>
          <w:szCs w:val="22"/>
        </w:rPr>
        <w:t xml:space="preserve">constaté à compter de l’expiration du délai contractuel concerné. </w:t>
      </w:r>
    </w:p>
    <w:p w14:paraId="08EAFF1C" w14:textId="77777777" w:rsidR="00411BC6" w:rsidRPr="002B1281" w:rsidRDefault="00411BC6" w:rsidP="00411BC6">
      <w:pPr>
        <w:autoSpaceDE w:val="0"/>
        <w:autoSpaceDN w:val="0"/>
        <w:adjustRightInd w:val="0"/>
        <w:jc w:val="both"/>
        <w:rPr>
          <w:rFonts w:cs="Arial"/>
          <w:szCs w:val="22"/>
          <w:highlight w:val="yellow"/>
        </w:rPr>
      </w:pPr>
    </w:p>
    <w:p w14:paraId="5C8183B9" w14:textId="77777777" w:rsidR="00D30E75" w:rsidRPr="00822179" w:rsidRDefault="00D30E75" w:rsidP="0084141F">
      <w:pPr>
        <w:numPr>
          <w:ilvl w:val="1"/>
          <w:numId w:val="5"/>
        </w:numPr>
        <w:autoSpaceDE w:val="0"/>
        <w:autoSpaceDN w:val="0"/>
        <w:adjustRightInd w:val="0"/>
        <w:jc w:val="both"/>
        <w:rPr>
          <w:rFonts w:cs="Arial"/>
          <w:b/>
          <w:color w:val="000000"/>
          <w:szCs w:val="22"/>
        </w:rPr>
      </w:pPr>
      <w:r w:rsidRPr="00822179">
        <w:rPr>
          <w:rFonts w:cs="Arial"/>
          <w:b/>
          <w:szCs w:val="22"/>
        </w:rPr>
        <w:t xml:space="preserve">Indicateurs applicables à l’accord-cadre. </w:t>
      </w:r>
    </w:p>
    <w:p w14:paraId="6FA7261C" w14:textId="77777777" w:rsidR="00D30E75" w:rsidRDefault="00D30E75" w:rsidP="00D30E75">
      <w:pPr>
        <w:autoSpaceDE w:val="0"/>
        <w:autoSpaceDN w:val="0"/>
        <w:adjustRightInd w:val="0"/>
        <w:jc w:val="both"/>
        <w:rPr>
          <w:rFonts w:cs="Arial"/>
          <w:b/>
          <w:szCs w:val="22"/>
        </w:rPr>
      </w:pPr>
    </w:p>
    <w:p w14:paraId="34083CDF" w14:textId="0CEE2053" w:rsidR="00C33F26" w:rsidRDefault="00D30E75" w:rsidP="00D30E75">
      <w:pPr>
        <w:autoSpaceDE w:val="0"/>
        <w:autoSpaceDN w:val="0"/>
        <w:adjustRightInd w:val="0"/>
        <w:jc w:val="both"/>
        <w:rPr>
          <w:rFonts w:cs="Arial"/>
          <w:color w:val="000000"/>
          <w:szCs w:val="22"/>
        </w:rPr>
      </w:pPr>
      <w:r>
        <w:rPr>
          <w:rFonts w:cs="Arial"/>
          <w:szCs w:val="22"/>
        </w:rPr>
        <w:t>I</w:t>
      </w:r>
      <w:r w:rsidRPr="005D28B5">
        <w:rPr>
          <w:rFonts w:cs="Arial"/>
          <w:color w:val="000000"/>
          <w:szCs w:val="22"/>
        </w:rPr>
        <w:t>l est, en outre, appliqué des pénalités dans les cas suivants :</w:t>
      </w:r>
    </w:p>
    <w:p w14:paraId="265AD96F" w14:textId="083B00C1" w:rsidR="00C33F26" w:rsidRDefault="00C33F26" w:rsidP="00D30E75">
      <w:pPr>
        <w:autoSpaceDE w:val="0"/>
        <w:autoSpaceDN w:val="0"/>
        <w:adjustRightInd w:val="0"/>
        <w:jc w:val="both"/>
        <w:rPr>
          <w:rFonts w:cs="Arial"/>
          <w:color w:val="000000"/>
          <w:szCs w:val="22"/>
        </w:rPr>
      </w:pPr>
    </w:p>
    <w:tbl>
      <w:tblPr>
        <w:tblStyle w:val="Tramemoyenne2-Accent2"/>
        <w:tblW w:w="10135" w:type="dxa"/>
        <w:tblInd w:w="-1630" w:type="dxa"/>
        <w:tblLayout w:type="fixed"/>
        <w:tblLook w:val="04A0" w:firstRow="1" w:lastRow="0" w:firstColumn="1" w:lastColumn="0" w:noHBand="0" w:noVBand="1"/>
      </w:tblPr>
      <w:tblGrid>
        <w:gridCol w:w="1742"/>
        <w:gridCol w:w="1890"/>
        <w:gridCol w:w="2185"/>
        <w:gridCol w:w="2159"/>
        <w:gridCol w:w="2159"/>
      </w:tblGrid>
      <w:tr w:rsidR="00E856CD" w:rsidRPr="005F08E8" w14:paraId="29231671" w14:textId="0CF170A1" w:rsidTr="00E856C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42" w:type="dxa"/>
          </w:tcPr>
          <w:p w14:paraId="0A02D27B" w14:textId="77777777" w:rsidR="00E856CD" w:rsidRPr="00016658" w:rsidRDefault="00E856CD" w:rsidP="00FA6583">
            <w:r w:rsidRPr="00016658">
              <w:t>Tâche ou Livrable</w:t>
            </w:r>
          </w:p>
        </w:tc>
        <w:tc>
          <w:tcPr>
            <w:tcW w:w="1890" w:type="dxa"/>
          </w:tcPr>
          <w:p w14:paraId="29515F6C" w14:textId="77777777" w:rsidR="00E856CD" w:rsidRPr="00016658" w:rsidRDefault="00E856CD" w:rsidP="00FA6583">
            <w:pPr>
              <w:cnfStyle w:val="100000000000" w:firstRow="1" w:lastRow="0" w:firstColumn="0" w:lastColumn="0" w:oddVBand="0" w:evenVBand="0" w:oddHBand="0" w:evenHBand="0" w:firstRowFirstColumn="0" w:firstRowLastColumn="0" w:lastRowFirstColumn="0" w:lastRowLastColumn="0"/>
            </w:pPr>
            <w:r w:rsidRPr="00016658">
              <w:t>Indicateur calculé</w:t>
            </w:r>
          </w:p>
        </w:tc>
        <w:tc>
          <w:tcPr>
            <w:tcW w:w="2185" w:type="dxa"/>
          </w:tcPr>
          <w:p w14:paraId="28716CA7" w14:textId="77777777" w:rsidR="00E856CD" w:rsidRPr="00016658" w:rsidRDefault="00E856CD" w:rsidP="00FA6583">
            <w:pPr>
              <w:cnfStyle w:val="100000000000" w:firstRow="1" w:lastRow="0" w:firstColumn="0" w:lastColumn="0" w:oddVBand="0" w:evenVBand="0" w:oddHBand="0" w:evenHBand="0" w:firstRowFirstColumn="0" w:firstRowLastColumn="0" w:lastRowFirstColumn="0" w:lastRowLastColumn="0"/>
            </w:pPr>
            <w:r w:rsidRPr="00016658">
              <w:t>Objectif</w:t>
            </w:r>
          </w:p>
        </w:tc>
        <w:tc>
          <w:tcPr>
            <w:tcW w:w="2159" w:type="dxa"/>
          </w:tcPr>
          <w:p w14:paraId="22621DEF" w14:textId="77777777" w:rsidR="00E856CD" w:rsidRPr="00016658" w:rsidRDefault="00E856CD" w:rsidP="00FA6583">
            <w:pPr>
              <w:cnfStyle w:val="100000000000" w:firstRow="1" w:lastRow="0" w:firstColumn="0" w:lastColumn="0" w:oddVBand="0" w:evenVBand="0" w:oddHBand="0" w:evenHBand="0" w:firstRowFirstColumn="0" w:firstRowLastColumn="0" w:lastRowFirstColumn="0" w:lastRowLastColumn="0"/>
            </w:pPr>
            <w:r w:rsidRPr="00016658">
              <w:t>Description / méthode de calcul</w:t>
            </w:r>
          </w:p>
        </w:tc>
        <w:tc>
          <w:tcPr>
            <w:tcW w:w="2159" w:type="dxa"/>
          </w:tcPr>
          <w:p w14:paraId="257A76C7" w14:textId="69E3DE7B" w:rsidR="00E856CD" w:rsidRPr="00016658" w:rsidRDefault="00E856CD" w:rsidP="00FA6583">
            <w:pPr>
              <w:cnfStyle w:val="100000000000" w:firstRow="1" w:lastRow="0" w:firstColumn="0" w:lastColumn="0" w:oddVBand="0" w:evenVBand="0" w:oddHBand="0" w:evenHBand="0" w:firstRowFirstColumn="0" w:firstRowLastColumn="0" w:lastRowFirstColumn="0" w:lastRowLastColumn="0"/>
            </w:pPr>
            <w:r>
              <w:t>Pénalité associée</w:t>
            </w:r>
          </w:p>
        </w:tc>
      </w:tr>
      <w:tr w:rsidR="00E856CD" w:rsidRPr="005F08E8" w14:paraId="747F4B63" w14:textId="662B8329" w:rsidTr="00E856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4220C4DE" w14:textId="77777777" w:rsidR="00E856CD" w:rsidRPr="00016658" w:rsidRDefault="00E856CD" w:rsidP="00FA6583">
            <w:r w:rsidRPr="00016658">
              <w:t>Réunions de pilotage</w:t>
            </w:r>
          </w:p>
        </w:tc>
        <w:tc>
          <w:tcPr>
            <w:tcW w:w="1890" w:type="dxa"/>
          </w:tcPr>
          <w:p w14:paraId="7E2D4DFD" w14:textId="7CDADA38"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rsidRPr="00016658">
              <w:t>Nombre de réunions</w:t>
            </w:r>
            <w:r>
              <w:t xml:space="preserve"> de pilotage</w:t>
            </w:r>
            <w:r w:rsidRPr="00016658">
              <w:t xml:space="preserve"> non réalisées</w:t>
            </w:r>
          </w:p>
        </w:tc>
        <w:tc>
          <w:tcPr>
            <w:tcW w:w="2185" w:type="dxa"/>
          </w:tcPr>
          <w:p w14:paraId="0112C8BC" w14:textId="06AC4415"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rsidRPr="00016658">
              <w:t xml:space="preserve">100 % des réunions </w:t>
            </w:r>
            <w:r>
              <w:t xml:space="preserve">de pilotage </w:t>
            </w:r>
            <w:r w:rsidRPr="00016658">
              <w:t>réalisées</w:t>
            </w:r>
          </w:p>
        </w:tc>
        <w:tc>
          <w:tcPr>
            <w:tcW w:w="2159" w:type="dxa"/>
          </w:tcPr>
          <w:p w14:paraId="48AB739E" w14:textId="77777777"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rsidRPr="00016658">
              <w:t>Nombre de réunion</w:t>
            </w:r>
            <w:r>
              <w:t>s</w:t>
            </w:r>
            <w:r w:rsidRPr="00016658">
              <w:t xml:space="preserve"> non réalisée</w:t>
            </w:r>
            <w:r>
              <w:t>s</w:t>
            </w:r>
          </w:p>
        </w:tc>
        <w:tc>
          <w:tcPr>
            <w:tcW w:w="2159" w:type="dxa"/>
          </w:tcPr>
          <w:p w14:paraId="2E53B80D" w14:textId="0E08592D"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t>200 € / réunion manquée</w:t>
            </w:r>
          </w:p>
        </w:tc>
      </w:tr>
      <w:tr w:rsidR="00E856CD" w:rsidRPr="005F08E8" w14:paraId="442E8A8A" w14:textId="5CC8A3BC" w:rsidTr="00E856CD">
        <w:tc>
          <w:tcPr>
            <w:cnfStyle w:val="001000000000" w:firstRow="0" w:lastRow="0" w:firstColumn="1" w:lastColumn="0" w:oddVBand="0" w:evenVBand="0" w:oddHBand="0" w:evenHBand="0" w:firstRowFirstColumn="0" w:firstRowLastColumn="0" w:lastRowFirstColumn="0" w:lastRowLastColumn="0"/>
            <w:tcW w:w="1742" w:type="dxa"/>
          </w:tcPr>
          <w:p w14:paraId="527C1C36" w14:textId="77777777" w:rsidR="00E856CD" w:rsidRPr="00016658" w:rsidRDefault="00E856CD" w:rsidP="00FA6583">
            <w:r>
              <w:lastRenderedPageBreak/>
              <w:t>PPQSE</w:t>
            </w:r>
          </w:p>
        </w:tc>
        <w:tc>
          <w:tcPr>
            <w:tcW w:w="1890" w:type="dxa"/>
          </w:tcPr>
          <w:p w14:paraId="7E531835" w14:textId="77777777" w:rsidR="00E856CD" w:rsidRPr="00016658" w:rsidRDefault="00E856CD" w:rsidP="00FA6583">
            <w:pPr>
              <w:cnfStyle w:val="000000000000" w:firstRow="0" w:lastRow="0" w:firstColumn="0" w:lastColumn="0" w:oddVBand="0" w:evenVBand="0" w:oddHBand="0" w:evenHBand="0" w:firstRowFirstColumn="0" w:firstRowLastColumn="0" w:lastRowFirstColumn="0" w:lastRowLastColumn="0"/>
            </w:pPr>
            <w:r w:rsidRPr="00016658">
              <w:t>Nombre de jours ouvrés de retard au-delà du délai prévu</w:t>
            </w:r>
          </w:p>
        </w:tc>
        <w:tc>
          <w:tcPr>
            <w:tcW w:w="2185" w:type="dxa"/>
          </w:tcPr>
          <w:p w14:paraId="7DE01A63" w14:textId="77777777" w:rsidR="00E856CD" w:rsidRPr="00016658" w:rsidRDefault="00E856CD" w:rsidP="00FA6583">
            <w:pPr>
              <w:cnfStyle w:val="000000000000" w:firstRow="0" w:lastRow="0" w:firstColumn="0" w:lastColumn="0" w:oddVBand="0" w:evenVBand="0" w:oddHBand="0" w:evenHBand="0" w:firstRowFirstColumn="0" w:firstRowLastColumn="0" w:lastRowFirstColumn="0" w:lastRowLastColumn="0"/>
            </w:pPr>
            <w:r w:rsidRPr="00016658">
              <w:t>Document remis à la date prévue : T0+</w:t>
            </w:r>
            <w:r>
              <w:t>4</w:t>
            </w:r>
            <w:r w:rsidRPr="00016658">
              <w:t xml:space="preserve"> mois</w:t>
            </w:r>
          </w:p>
        </w:tc>
        <w:tc>
          <w:tcPr>
            <w:tcW w:w="2159" w:type="dxa"/>
          </w:tcPr>
          <w:p w14:paraId="196148B2" w14:textId="77777777" w:rsidR="00E856CD" w:rsidRPr="00016658" w:rsidRDefault="00E856CD" w:rsidP="00FA6583">
            <w:pPr>
              <w:cnfStyle w:val="000000000000" w:firstRow="0" w:lastRow="0" w:firstColumn="0" w:lastColumn="0" w:oddVBand="0" w:evenVBand="0" w:oddHBand="0" w:evenHBand="0" w:firstRowFirstColumn="0" w:firstRowLastColumn="0" w:lastRowFirstColumn="0" w:lastRowLastColumn="0"/>
            </w:pPr>
            <w:r w:rsidRPr="00016658">
              <w:t>Dépassement du délai de remise (Calcul par jours)</w:t>
            </w:r>
          </w:p>
        </w:tc>
        <w:tc>
          <w:tcPr>
            <w:tcW w:w="2159" w:type="dxa"/>
          </w:tcPr>
          <w:p w14:paraId="183E5B69" w14:textId="2698415B" w:rsidR="00E856CD" w:rsidRPr="00016658" w:rsidRDefault="00E856CD" w:rsidP="00FA6583">
            <w:pPr>
              <w:cnfStyle w:val="000000000000" w:firstRow="0" w:lastRow="0" w:firstColumn="0" w:lastColumn="0" w:oddVBand="0" w:evenVBand="0" w:oddHBand="0" w:evenHBand="0" w:firstRowFirstColumn="0" w:firstRowLastColumn="0" w:lastRowFirstColumn="0" w:lastRowLastColumn="0"/>
            </w:pPr>
            <w:r>
              <w:t>100 € / jour de retard</w:t>
            </w:r>
          </w:p>
        </w:tc>
      </w:tr>
      <w:tr w:rsidR="00E856CD" w:rsidRPr="005F08E8" w14:paraId="704798B4" w14:textId="2B458524" w:rsidTr="00E856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48859A9D" w14:textId="77777777" w:rsidR="00E856CD" w:rsidRDefault="00E856CD" w:rsidP="00FA6583">
            <w:r>
              <w:t>Taux de réponse aux demandes</w:t>
            </w:r>
          </w:p>
        </w:tc>
        <w:tc>
          <w:tcPr>
            <w:tcW w:w="1890" w:type="dxa"/>
          </w:tcPr>
          <w:p w14:paraId="488941A4" w14:textId="77777777"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t>Nombre de demandes répondues</w:t>
            </w:r>
          </w:p>
        </w:tc>
        <w:tc>
          <w:tcPr>
            <w:tcW w:w="2185" w:type="dxa"/>
          </w:tcPr>
          <w:p w14:paraId="4DB2DBE5" w14:textId="77777777"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t>100% des demandes répondues</w:t>
            </w:r>
          </w:p>
        </w:tc>
        <w:tc>
          <w:tcPr>
            <w:tcW w:w="2159" w:type="dxa"/>
          </w:tcPr>
          <w:p w14:paraId="61AACB56" w14:textId="77777777" w:rsidR="00E856CD" w:rsidRPr="00016658" w:rsidRDefault="00E856CD" w:rsidP="00FA6583">
            <w:pPr>
              <w:cnfStyle w:val="000000100000" w:firstRow="0" w:lastRow="0" w:firstColumn="0" w:lastColumn="0" w:oddVBand="0" w:evenVBand="0" w:oddHBand="1" w:evenHBand="0" w:firstRowFirstColumn="0" w:firstRowLastColumn="0" w:lastRowFirstColumn="0" w:lastRowLastColumn="0"/>
            </w:pPr>
            <w:r>
              <w:t>Nombre de demande VS nombre d’offres technico-commerciales</w:t>
            </w:r>
          </w:p>
        </w:tc>
        <w:tc>
          <w:tcPr>
            <w:tcW w:w="2159" w:type="dxa"/>
          </w:tcPr>
          <w:p w14:paraId="2511802F" w14:textId="146C18FF" w:rsidR="00E856CD" w:rsidRDefault="00E856CD" w:rsidP="00FA6583">
            <w:pPr>
              <w:cnfStyle w:val="000000100000" w:firstRow="0" w:lastRow="0" w:firstColumn="0" w:lastColumn="0" w:oddVBand="0" w:evenVBand="0" w:oddHBand="1" w:evenHBand="0" w:firstRowFirstColumn="0" w:firstRowLastColumn="0" w:lastRowFirstColumn="0" w:lastRowLastColumn="0"/>
            </w:pPr>
            <w:r>
              <w:t xml:space="preserve">200 € / absence de réponse constatée </w:t>
            </w:r>
          </w:p>
        </w:tc>
      </w:tr>
      <w:tr w:rsidR="00E856CD" w:rsidRPr="005F08E8" w14:paraId="137EF14D" w14:textId="2B6F5734" w:rsidTr="00E856CD">
        <w:tc>
          <w:tcPr>
            <w:cnfStyle w:val="001000000000" w:firstRow="0" w:lastRow="0" w:firstColumn="1" w:lastColumn="0" w:oddVBand="0" w:evenVBand="0" w:oddHBand="0" w:evenHBand="0" w:firstRowFirstColumn="0" w:firstRowLastColumn="0" w:lastRowFirstColumn="0" w:lastRowLastColumn="0"/>
            <w:tcW w:w="1742" w:type="dxa"/>
          </w:tcPr>
          <w:p w14:paraId="05BA11E7" w14:textId="77777777" w:rsidR="00E856CD" w:rsidRPr="000F1EA9" w:rsidRDefault="00E856CD" w:rsidP="00FA6583">
            <w:r w:rsidRPr="000F1EA9">
              <w:t xml:space="preserve">Respect des consignes pour la facturation  </w:t>
            </w:r>
          </w:p>
        </w:tc>
        <w:tc>
          <w:tcPr>
            <w:tcW w:w="1890" w:type="dxa"/>
          </w:tcPr>
          <w:p w14:paraId="4E4D7C98" w14:textId="77777777" w:rsidR="00E856CD" w:rsidRPr="000F1EA9" w:rsidRDefault="00E856CD" w:rsidP="00FA6583">
            <w:pPr>
              <w:cnfStyle w:val="000000000000" w:firstRow="0" w:lastRow="0" w:firstColumn="0" w:lastColumn="0" w:oddVBand="0" w:evenVBand="0" w:oddHBand="0" w:evenHBand="0" w:firstRowFirstColumn="0" w:firstRowLastColumn="0" w:lastRowFirstColumn="0" w:lastRowLastColumn="0"/>
            </w:pPr>
            <w:r w:rsidRPr="000F1EA9">
              <w:t>Dépose des factures sur le bon format et respect</w:t>
            </w:r>
          </w:p>
        </w:tc>
        <w:tc>
          <w:tcPr>
            <w:tcW w:w="2185" w:type="dxa"/>
          </w:tcPr>
          <w:p w14:paraId="76BE6DCC" w14:textId="77777777" w:rsidR="00E856CD" w:rsidRPr="000F1EA9" w:rsidRDefault="00E856CD" w:rsidP="00FA6583">
            <w:pPr>
              <w:cnfStyle w:val="000000000000" w:firstRow="0" w:lastRow="0" w:firstColumn="0" w:lastColumn="0" w:oddVBand="0" w:evenVBand="0" w:oddHBand="0" w:evenHBand="0" w:firstRowFirstColumn="0" w:firstRowLastColumn="0" w:lastRowFirstColumn="0" w:lastRowLastColumn="0"/>
            </w:pPr>
            <w:r w:rsidRPr="000F1EA9">
              <w:t>Taux de satisfaction &gt; 100%</w:t>
            </w:r>
          </w:p>
        </w:tc>
        <w:tc>
          <w:tcPr>
            <w:tcW w:w="2159" w:type="dxa"/>
          </w:tcPr>
          <w:p w14:paraId="028716B6" w14:textId="77777777" w:rsidR="00E856CD" w:rsidRPr="000F1EA9" w:rsidRDefault="00E856CD" w:rsidP="00FA6583">
            <w:pPr>
              <w:cnfStyle w:val="000000000000" w:firstRow="0" w:lastRow="0" w:firstColumn="0" w:lastColumn="0" w:oddVBand="0" w:evenVBand="0" w:oddHBand="0" w:evenHBand="0" w:firstRowFirstColumn="0" w:firstRowLastColumn="0" w:lastRowFirstColumn="0" w:lastRowLastColumn="0"/>
            </w:pPr>
            <w:r w:rsidRPr="000F1EA9">
              <w:t>Nombre de mois avec des factures non conformes</w:t>
            </w:r>
          </w:p>
        </w:tc>
        <w:tc>
          <w:tcPr>
            <w:tcW w:w="2159" w:type="dxa"/>
          </w:tcPr>
          <w:p w14:paraId="69712E58" w14:textId="65F673F6" w:rsidR="00E856CD" w:rsidRPr="000F1EA9" w:rsidRDefault="00E856CD" w:rsidP="00FA6583">
            <w:pPr>
              <w:cnfStyle w:val="000000000000" w:firstRow="0" w:lastRow="0" w:firstColumn="0" w:lastColumn="0" w:oddVBand="0" w:evenVBand="0" w:oddHBand="0" w:evenHBand="0" w:firstRowFirstColumn="0" w:firstRowLastColumn="0" w:lastRowFirstColumn="0" w:lastRowLastColumn="0"/>
            </w:pPr>
            <w:r w:rsidRPr="00E856CD">
              <w:t>200 € / facture non conforme</w:t>
            </w:r>
          </w:p>
        </w:tc>
      </w:tr>
      <w:tr w:rsidR="00E856CD" w:rsidRPr="005F08E8" w14:paraId="0E6FEF66" w14:textId="360BD89C" w:rsidTr="00E856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07FBDEC3" w14:textId="77777777" w:rsidR="00E856CD" w:rsidRPr="000F1EA9" w:rsidRDefault="00E856CD" w:rsidP="00FA6583">
            <w:r w:rsidRPr="000F1EA9">
              <w:t>Respect des consignes pour demande d’avoir</w:t>
            </w:r>
          </w:p>
        </w:tc>
        <w:tc>
          <w:tcPr>
            <w:tcW w:w="1890" w:type="dxa"/>
          </w:tcPr>
          <w:p w14:paraId="649D8367" w14:textId="77777777" w:rsidR="00E856CD" w:rsidRPr="000F1EA9" w:rsidRDefault="00E856CD" w:rsidP="00FA6583">
            <w:pPr>
              <w:cnfStyle w:val="000000100000" w:firstRow="0" w:lastRow="0" w:firstColumn="0" w:lastColumn="0" w:oddVBand="0" w:evenVBand="0" w:oddHBand="1" w:evenHBand="0" w:firstRowFirstColumn="0" w:firstRowLastColumn="0" w:lastRowFirstColumn="0" w:lastRowLastColumn="0"/>
            </w:pPr>
            <w:r w:rsidRPr="000F1EA9">
              <w:t>Dépose des avoirs sous 10 JO</w:t>
            </w:r>
          </w:p>
        </w:tc>
        <w:tc>
          <w:tcPr>
            <w:tcW w:w="2185" w:type="dxa"/>
          </w:tcPr>
          <w:p w14:paraId="3144EB3B" w14:textId="77777777" w:rsidR="00E856CD" w:rsidRPr="000F1EA9" w:rsidRDefault="00E856CD" w:rsidP="00FA6583">
            <w:pPr>
              <w:cnfStyle w:val="000000100000" w:firstRow="0" w:lastRow="0" w:firstColumn="0" w:lastColumn="0" w:oddVBand="0" w:evenVBand="0" w:oddHBand="1" w:evenHBand="0" w:firstRowFirstColumn="0" w:firstRowLastColumn="0" w:lastRowFirstColumn="0" w:lastRowLastColumn="0"/>
            </w:pPr>
            <w:r w:rsidRPr="000F1EA9">
              <w:t>Respect des délais de dépôt</w:t>
            </w:r>
          </w:p>
        </w:tc>
        <w:tc>
          <w:tcPr>
            <w:tcW w:w="2159" w:type="dxa"/>
          </w:tcPr>
          <w:p w14:paraId="3C0106D5" w14:textId="77777777" w:rsidR="00E856CD" w:rsidRPr="000F1EA9" w:rsidRDefault="00E856CD" w:rsidP="00FA6583">
            <w:pPr>
              <w:cnfStyle w:val="000000100000" w:firstRow="0" w:lastRow="0" w:firstColumn="0" w:lastColumn="0" w:oddVBand="0" w:evenVBand="0" w:oddHBand="1" w:evenHBand="0" w:firstRowFirstColumn="0" w:firstRowLastColumn="0" w:lastRowFirstColumn="0" w:lastRowLastColumn="0"/>
            </w:pPr>
            <w:r w:rsidRPr="000F1EA9">
              <w:t>Nombre de jour de retard</w:t>
            </w:r>
          </w:p>
        </w:tc>
        <w:tc>
          <w:tcPr>
            <w:tcW w:w="2159" w:type="dxa"/>
          </w:tcPr>
          <w:p w14:paraId="7F81AF10" w14:textId="013B8390" w:rsidR="00E856CD" w:rsidRPr="000F1EA9" w:rsidRDefault="00E856CD" w:rsidP="00FA6583">
            <w:pPr>
              <w:cnfStyle w:val="000000100000" w:firstRow="0" w:lastRow="0" w:firstColumn="0" w:lastColumn="0" w:oddVBand="0" w:evenVBand="0" w:oddHBand="1" w:evenHBand="0" w:firstRowFirstColumn="0" w:firstRowLastColumn="0" w:lastRowFirstColumn="0" w:lastRowLastColumn="0"/>
            </w:pPr>
            <w:r w:rsidRPr="00E856CD">
              <w:t>100 € / jour de retard</w:t>
            </w:r>
          </w:p>
        </w:tc>
      </w:tr>
      <w:tr w:rsidR="00E856CD" w:rsidRPr="005F08E8" w14:paraId="2F3246F9" w14:textId="77777777" w:rsidTr="00E856CD">
        <w:tc>
          <w:tcPr>
            <w:cnfStyle w:val="001000000000" w:firstRow="0" w:lastRow="0" w:firstColumn="1" w:lastColumn="0" w:oddVBand="0" w:evenVBand="0" w:oddHBand="0" w:evenHBand="0" w:firstRowFirstColumn="0" w:firstRowLastColumn="0" w:lastRowFirstColumn="0" w:lastRowLastColumn="0"/>
            <w:tcW w:w="1742" w:type="dxa"/>
          </w:tcPr>
          <w:p w14:paraId="2AF0CCD9" w14:textId="209418F0" w:rsidR="00E856CD" w:rsidRPr="00E856CD" w:rsidRDefault="00E856CD" w:rsidP="00E856CD">
            <w:pPr>
              <w:rPr>
                <w:szCs w:val="32"/>
              </w:rPr>
            </w:pPr>
            <w:r w:rsidRPr="00E856CD">
              <w:rPr>
                <w:szCs w:val="32"/>
              </w:rPr>
              <w:t>Référence des lignes BPU</w:t>
            </w:r>
          </w:p>
        </w:tc>
        <w:tc>
          <w:tcPr>
            <w:tcW w:w="1890" w:type="dxa"/>
          </w:tcPr>
          <w:p w14:paraId="72EF62B1" w14:textId="1E4D0ECE" w:rsidR="00E856CD" w:rsidRPr="00E856CD" w:rsidRDefault="00E856CD" w:rsidP="00E856CD">
            <w:pPr>
              <w:cnfStyle w:val="000000000000" w:firstRow="0" w:lastRow="0" w:firstColumn="0" w:lastColumn="0" w:oddVBand="0" w:evenVBand="0" w:oddHBand="0" w:evenHBand="0" w:firstRowFirstColumn="0" w:firstRowLastColumn="0" w:lastRowFirstColumn="0" w:lastRowLastColumn="0"/>
              <w:rPr>
                <w:szCs w:val="32"/>
              </w:rPr>
            </w:pPr>
            <w:r w:rsidRPr="00E856CD">
              <w:rPr>
                <w:szCs w:val="32"/>
              </w:rPr>
              <w:t>Utilisation des lignes BPU avec indication des références</w:t>
            </w:r>
          </w:p>
        </w:tc>
        <w:tc>
          <w:tcPr>
            <w:tcW w:w="2185" w:type="dxa"/>
          </w:tcPr>
          <w:p w14:paraId="64AA138A" w14:textId="4653268D" w:rsidR="00E856CD" w:rsidRPr="00E856CD" w:rsidRDefault="00E856CD" w:rsidP="00E856CD">
            <w:pPr>
              <w:cnfStyle w:val="000000000000" w:firstRow="0" w:lastRow="0" w:firstColumn="0" w:lastColumn="0" w:oddVBand="0" w:evenVBand="0" w:oddHBand="0" w:evenHBand="0" w:firstRowFirstColumn="0" w:firstRowLastColumn="0" w:lastRowFirstColumn="0" w:lastRowLastColumn="0"/>
              <w:rPr>
                <w:szCs w:val="32"/>
              </w:rPr>
            </w:pPr>
            <w:r w:rsidRPr="00E856CD">
              <w:rPr>
                <w:szCs w:val="32"/>
              </w:rPr>
              <w:t>100% des devis avec les références BPU</w:t>
            </w:r>
          </w:p>
        </w:tc>
        <w:tc>
          <w:tcPr>
            <w:tcW w:w="2159" w:type="dxa"/>
          </w:tcPr>
          <w:p w14:paraId="6BBC7D0E" w14:textId="1B5343D9" w:rsidR="00E856CD" w:rsidRPr="00E856CD" w:rsidRDefault="00E856CD" w:rsidP="00E856CD">
            <w:pPr>
              <w:cnfStyle w:val="000000000000" w:firstRow="0" w:lastRow="0" w:firstColumn="0" w:lastColumn="0" w:oddVBand="0" w:evenVBand="0" w:oddHBand="0" w:evenHBand="0" w:firstRowFirstColumn="0" w:firstRowLastColumn="0" w:lastRowFirstColumn="0" w:lastRowLastColumn="0"/>
              <w:rPr>
                <w:szCs w:val="32"/>
              </w:rPr>
            </w:pPr>
            <w:r w:rsidRPr="00E856CD">
              <w:rPr>
                <w:szCs w:val="32"/>
              </w:rPr>
              <w:t>Nombre de devis non conforme</w:t>
            </w:r>
          </w:p>
        </w:tc>
        <w:tc>
          <w:tcPr>
            <w:tcW w:w="2159" w:type="dxa"/>
          </w:tcPr>
          <w:p w14:paraId="39167FD1" w14:textId="18053FA8" w:rsidR="00E856CD" w:rsidRPr="00E856CD" w:rsidRDefault="00E856CD" w:rsidP="00E856CD">
            <w:pPr>
              <w:cnfStyle w:val="000000000000" w:firstRow="0" w:lastRow="0" w:firstColumn="0" w:lastColumn="0" w:oddVBand="0" w:evenVBand="0" w:oddHBand="0" w:evenHBand="0" w:firstRowFirstColumn="0" w:firstRowLastColumn="0" w:lastRowFirstColumn="0" w:lastRowLastColumn="0"/>
              <w:rPr>
                <w:szCs w:val="32"/>
              </w:rPr>
            </w:pPr>
            <w:r w:rsidRPr="00E856CD">
              <w:rPr>
                <w:szCs w:val="32"/>
              </w:rPr>
              <w:t>200€/ devis non conforme</w:t>
            </w:r>
          </w:p>
        </w:tc>
      </w:tr>
    </w:tbl>
    <w:p w14:paraId="05DC37F3" w14:textId="77777777" w:rsidR="00D30E75" w:rsidRDefault="00D30E75" w:rsidP="00D30E75">
      <w:pPr>
        <w:autoSpaceDE w:val="0"/>
        <w:autoSpaceDN w:val="0"/>
        <w:adjustRightInd w:val="0"/>
        <w:jc w:val="both"/>
        <w:rPr>
          <w:rFonts w:cs="Arial"/>
          <w:szCs w:val="22"/>
        </w:rPr>
      </w:pPr>
    </w:p>
    <w:p w14:paraId="6C5B2AA9" w14:textId="77777777" w:rsidR="00D30E75" w:rsidRPr="00297651" w:rsidRDefault="00D30E75" w:rsidP="00D30E75">
      <w:pPr>
        <w:autoSpaceDE w:val="0"/>
        <w:autoSpaceDN w:val="0"/>
        <w:adjustRightInd w:val="0"/>
        <w:jc w:val="both"/>
        <w:rPr>
          <w:rFonts w:cs="Arial"/>
          <w:b/>
          <w:color w:val="000000"/>
          <w:szCs w:val="22"/>
        </w:rPr>
      </w:pPr>
    </w:p>
    <w:p w14:paraId="00808261" w14:textId="77777777" w:rsidR="00D30E75" w:rsidRPr="00297651" w:rsidRDefault="00D30E75" w:rsidP="0084141F">
      <w:pPr>
        <w:numPr>
          <w:ilvl w:val="1"/>
          <w:numId w:val="5"/>
        </w:numPr>
        <w:autoSpaceDE w:val="0"/>
        <w:autoSpaceDN w:val="0"/>
        <w:adjustRightInd w:val="0"/>
        <w:jc w:val="both"/>
        <w:rPr>
          <w:rFonts w:cs="Arial"/>
          <w:b/>
          <w:szCs w:val="22"/>
        </w:rPr>
      </w:pPr>
      <w:bookmarkStart w:id="75" w:name="_Toc527726725"/>
      <w:r w:rsidRPr="00297651">
        <w:rPr>
          <w:rFonts w:cs="Arial"/>
          <w:b/>
          <w:szCs w:val="22"/>
        </w:rPr>
        <w:t>Non-respect d’une mise en demeure</w:t>
      </w:r>
      <w:bookmarkEnd w:id="75"/>
    </w:p>
    <w:p w14:paraId="5D166388" w14:textId="77777777" w:rsidR="00D30E75" w:rsidRPr="002B561F" w:rsidRDefault="00D30E75" w:rsidP="00D30E75">
      <w:pPr>
        <w:autoSpaceDE w:val="0"/>
        <w:autoSpaceDN w:val="0"/>
        <w:adjustRightInd w:val="0"/>
        <w:jc w:val="both"/>
        <w:rPr>
          <w:rFonts w:cs="Arial"/>
          <w:color w:val="000000"/>
          <w:szCs w:val="22"/>
        </w:rPr>
      </w:pPr>
      <w:r w:rsidRPr="002B561F">
        <w:rPr>
          <w:rFonts w:cs="Arial"/>
          <w:color w:val="000000"/>
          <w:szCs w:val="22"/>
        </w:rPr>
        <w:t xml:space="preserve">Outre les cas visés précédemment, toutes les fois où le CEA met le Titulaire en demeure de se mettre en conformité avec ses obligations dans un délai fixé dans la mise en demeure, et dans tous les cas où le Titulaire ne respecte pas ce délai, le CEA peut lui appliquer une pénalité de </w:t>
      </w:r>
      <w:r>
        <w:rPr>
          <w:rFonts w:cs="Arial"/>
          <w:color w:val="000000"/>
          <w:szCs w:val="22"/>
        </w:rPr>
        <w:t>5</w:t>
      </w:r>
      <w:r w:rsidRPr="002B561F">
        <w:rPr>
          <w:rFonts w:cs="Arial"/>
          <w:color w:val="000000"/>
          <w:szCs w:val="22"/>
        </w:rPr>
        <w:t>00 (</w:t>
      </w:r>
      <w:r>
        <w:rPr>
          <w:rFonts w:cs="Arial"/>
          <w:color w:val="000000"/>
          <w:szCs w:val="22"/>
        </w:rPr>
        <w:t>cinq</w:t>
      </w:r>
      <w:r w:rsidRPr="002B561F">
        <w:rPr>
          <w:rFonts w:cs="Arial"/>
          <w:color w:val="000000"/>
          <w:szCs w:val="22"/>
        </w:rPr>
        <w:t xml:space="preserve"> cents) euros par jour calendaire de retard.</w:t>
      </w:r>
    </w:p>
    <w:p w14:paraId="3EF53D43" w14:textId="77777777" w:rsidR="00D30E75" w:rsidRPr="00297651" w:rsidRDefault="00D30E75" w:rsidP="00D30E75">
      <w:pPr>
        <w:autoSpaceDE w:val="0"/>
        <w:autoSpaceDN w:val="0"/>
        <w:adjustRightInd w:val="0"/>
        <w:jc w:val="both"/>
        <w:rPr>
          <w:rFonts w:cs="Arial"/>
          <w:b/>
          <w:color w:val="000000"/>
          <w:szCs w:val="22"/>
        </w:rPr>
      </w:pPr>
    </w:p>
    <w:p w14:paraId="613C0503" w14:textId="77777777" w:rsidR="00D30E75" w:rsidRPr="00297651" w:rsidRDefault="00D30E75" w:rsidP="0084141F">
      <w:pPr>
        <w:numPr>
          <w:ilvl w:val="1"/>
          <w:numId w:val="5"/>
        </w:numPr>
        <w:autoSpaceDE w:val="0"/>
        <w:autoSpaceDN w:val="0"/>
        <w:adjustRightInd w:val="0"/>
        <w:jc w:val="both"/>
        <w:rPr>
          <w:rFonts w:cs="Arial"/>
          <w:b/>
          <w:szCs w:val="22"/>
        </w:rPr>
      </w:pPr>
      <w:bookmarkStart w:id="76" w:name="_Toc527726726"/>
      <w:r w:rsidRPr="00297651">
        <w:rPr>
          <w:rFonts w:cs="Arial"/>
          <w:b/>
          <w:szCs w:val="22"/>
        </w:rPr>
        <w:t>Modalités d’application des pénalités</w:t>
      </w:r>
      <w:bookmarkEnd w:id="76"/>
    </w:p>
    <w:p w14:paraId="56991D7A" w14:textId="77777777" w:rsidR="00D30E75" w:rsidRPr="002B561F" w:rsidRDefault="00D30E75" w:rsidP="00D30E75">
      <w:pPr>
        <w:autoSpaceDE w:val="0"/>
        <w:autoSpaceDN w:val="0"/>
        <w:adjustRightInd w:val="0"/>
        <w:jc w:val="both"/>
        <w:rPr>
          <w:rFonts w:cs="Arial"/>
          <w:color w:val="000000"/>
          <w:szCs w:val="22"/>
        </w:rPr>
      </w:pPr>
      <w:r w:rsidRPr="002B561F">
        <w:rPr>
          <w:rFonts w:cs="Arial"/>
          <w:color w:val="000000"/>
          <w:szCs w:val="22"/>
        </w:rPr>
        <w:t xml:space="preserve">Il est précisé que si le CEA est amené à appliquer cinq fois sur une période de douze mois consécutifs des pénalités pour mauvaise exécution, il peut résilier le présent </w:t>
      </w:r>
      <w:r w:rsidRPr="002B561F">
        <w:rPr>
          <w:rFonts w:cs="Arial"/>
          <w:szCs w:val="22"/>
        </w:rPr>
        <w:t>accord-cadre</w:t>
      </w:r>
      <w:r w:rsidRPr="002B561F">
        <w:rPr>
          <w:rFonts w:cs="Arial"/>
          <w:color w:val="000000"/>
          <w:szCs w:val="22"/>
        </w:rPr>
        <w:t xml:space="preserve"> de plein droit, aux torts du Titulaire, sans lettre de mise en demeure préalable ou autres formalités juridiques ou judiciaires. Le Titulaire ne peut pas prétendre au versement d'une quelconque indemnité.</w:t>
      </w:r>
    </w:p>
    <w:p w14:paraId="4B0CC5E9" w14:textId="77777777" w:rsidR="00D30E75" w:rsidRPr="002B561F" w:rsidRDefault="00D30E75" w:rsidP="00D30E75">
      <w:pPr>
        <w:autoSpaceDE w:val="0"/>
        <w:autoSpaceDN w:val="0"/>
        <w:adjustRightInd w:val="0"/>
        <w:jc w:val="both"/>
        <w:rPr>
          <w:rFonts w:cs="Arial"/>
          <w:color w:val="000000"/>
          <w:szCs w:val="22"/>
        </w:rPr>
      </w:pPr>
    </w:p>
    <w:p w14:paraId="44114766" w14:textId="77777777" w:rsidR="00D30E75" w:rsidRPr="002B561F" w:rsidRDefault="00D30E75" w:rsidP="00D30E75">
      <w:pPr>
        <w:autoSpaceDE w:val="0"/>
        <w:autoSpaceDN w:val="0"/>
        <w:adjustRightInd w:val="0"/>
        <w:jc w:val="both"/>
        <w:rPr>
          <w:rFonts w:cs="Arial"/>
          <w:color w:val="000000"/>
          <w:szCs w:val="22"/>
        </w:rPr>
      </w:pPr>
      <w:r w:rsidRPr="002B561F">
        <w:rPr>
          <w:rFonts w:cs="Arial"/>
          <w:color w:val="000000"/>
          <w:szCs w:val="22"/>
        </w:rPr>
        <w:t>Les pénalités sont applicables de plein droit et sans mise en demeure préalable, ni autres formalités juridiques ou judiciaires sur la facturation.</w:t>
      </w:r>
    </w:p>
    <w:p w14:paraId="65ECE008" w14:textId="77777777" w:rsidR="00D30E75" w:rsidRPr="002B561F" w:rsidRDefault="00D30E75" w:rsidP="00D30E75">
      <w:pPr>
        <w:autoSpaceDE w:val="0"/>
        <w:autoSpaceDN w:val="0"/>
        <w:adjustRightInd w:val="0"/>
        <w:jc w:val="both"/>
        <w:rPr>
          <w:rFonts w:cs="Arial"/>
          <w:color w:val="000000"/>
          <w:szCs w:val="22"/>
        </w:rPr>
      </w:pPr>
      <w:r w:rsidRPr="002B561F">
        <w:rPr>
          <w:rFonts w:cs="Arial"/>
          <w:color w:val="000000"/>
          <w:szCs w:val="22"/>
        </w:rPr>
        <w:t>Les pénalités sont cumulatives et leur application est indépendante des autres sanctions auxquelles le retard peut donner lieu, notamment la résiliation éventuelle de l’</w:t>
      </w:r>
      <w:r w:rsidRPr="002B561F">
        <w:rPr>
          <w:rFonts w:cs="Arial"/>
          <w:szCs w:val="22"/>
        </w:rPr>
        <w:t>accord-cadre</w:t>
      </w:r>
      <w:r w:rsidRPr="002B561F">
        <w:rPr>
          <w:rFonts w:cs="Arial"/>
          <w:color w:val="000000"/>
          <w:szCs w:val="22"/>
        </w:rPr>
        <w:t>. Dans le cas de résiliation, les pénalités sont appliquées jusqu’au jour de la notification de la décision de résiliation.</w:t>
      </w:r>
    </w:p>
    <w:p w14:paraId="4B5B73CA" w14:textId="77777777" w:rsidR="00D30E75" w:rsidRPr="002B561F" w:rsidRDefault="00D30E75" w:rsidP="00D30E75">
      <w:pPr>
        <w:autoSpaceDE w:val="0"/>
        <w:autoSpaceDN w:val="0"/>
        <w:adjustRightInd w:val="0"/>
        <w:jc w:val="both"/>
        <w:rPr>
          <w:rFonts w:cs="Arial"/>
          <w:color w:val="000000"/>
          <w:szCs w:val="22"/>
        </w:rPr>
      </w:pPr>
      <w:r w:rsidRPr="002B561F">
        <w:rPr>
          <w:rFonts w:cs="Arial"/>
          <w:color w:val="000000"/>
          <w:szCs w:val="22"/>
        </w:rPr>
        <w:t>Les pénalités n’ont pas un caractère libératoire de la responsabilité du Titulaire.</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D30E75" w:rsidRDefault="004601EB" w:rsidP="0084141F">
      <w:pPr>
        <w:numPr>
          <w:ilvl w:val="1"/>
          <w:numId w:val="5"/>
        </w:numPr>
        <w:tabs>
          <w:tab w:val="left" w:pos="1134"/>
          <w:tab w:val="left" w:pos="6946"/>
        </w:tabs>
        <w:jc w:val="both"/>
        <w:rPr>
          <w:rFonts w:cs="Arial"/>
          <w:color w:val="000000"/>
          <w:szCs w:val="22"/>
        </w:rPr>
      </w:pPr>
      <w:r w:rsidRPr="00D30E75">
        <w:rPr>
          <w:rFonts w:cs="Arial"/>
          <w:color w:val="000000"/>
          <w:szCs w:val="22"/>
        </w:rPr>
        <w:t>Pénalités relatives à la clause d’insertion</w:t>
      </w:r>
    </w:p>
    <w:p w14:paraId="11515492" w14:textId="77777777" w:rsidR="005A6817" w:rsidRPr="00D30E75" w:rsidRDefault="005A6817" w:rsidP="005A6817">
      <w:pPr>
        <w:tabs>
          <w:tab w:val="left" w:pos="1134"/>
          <w:tab w:val="left" w:pos="6946"/>
        </w:tabs>
        <w:jc w:val="both"/>
        <w:rPr>
          <w:rFonts w:cs="Arial"/>
          <w:color w:val="000000"/>
          <w:szCs w:val="22"/>
        </w:rPr>
      </w:pPr>
    </w:p>
    <w:p w14:paraId="48F64761" w14:textId="2E61C3A2" w:rsidR="004601EB" w:rsidRPr="00D30E75" w:rsidRDefault="004601EB" w:rsidP="0084141F">
      <w:pPr>
        <w:numPr>
          <w:ilvl w:val="2"/>
          <w:numId w:val="5"/>
        </w:numPr>
        <w:tabs>
          <w:tab w:val="left" w:pos="1134"/>
          <w:tab w:val="left" w:pos="6946"/>
        </w:tabs>
        <w:jc w:val="both"/>
        <w:rPr>
          <w:rFonts w:cs="Arial"/>
          <w:i/>
          <w:iCs/>
          <w:color w:val="000000"/>
          <w:szCs w:val="22"/>
        </w:rPr>
      </w:pPr>
      <w:r w:rsidRPr="00D30E75">
        <w:rPr>
          <w:rFonts w:cs="Arial"/>
          <w:color w:val="000000"/>
          <w:szCs w:val="22"/>
        </w:rPr>
        <w:t xml:space="preserve"> </w:t>
      </w:r>
      <w:r w:rsidRPr="00D30E75">
        <w:rPr>
          <w:rFonts w:cs="Arial"/>
          <w:i/>
          <w:iCs/>
          <w:color w:val="000000"/>
          <w:szCs w:val="22"/>
        </w:rPr>
        <w:t>Pénalité pour non-respect du délai d’information sur le suivi de la clause d’insertion de d’emploi</w:t>
      </w:r>
    </w:p>
    <w:p w14:paraId="2B1D3D4A" w14:textId="77777777" w:rsidR="004601EB" w:rsidRPr="00D30E75" w:rsidRDefault="004601EB" w:rsidP="004601EB">
      <w:pPr>
        <w:tabs>
          <w:tab w:val="left" w:pos="1134"/>
          <w:tab w:val="left" w:pos="6946"/>
        </w:tabs>
        <w:jc w:val="both"/>
        <w:rPr>
          <w:rFonts w:cs="Arial"/>
          <w:color w:val="000000"/>
          <w:szCs w:val="22"/>
        </w:rPr>
      </w:pPr>
    </w:p>
    <w:p w14:paraId="1BC50CB0" w14:textId="21B7C319" w:rsidR="004601EB" w:rsidRPr="00D30E75" w:rsidRDefault="004601EB" w:rsidP="004601EB">
      <w:pPr>
        <w:tabs>
          <w:tab w:val="left" w:pos="1134"/>
          <w:tab w:val="left" w:pos="6946"/>
        </w:tabs>
        <w:jc w:val="both"/>
        <w:rPr>
          <w:rFonts w:cs="Arial"/>
          <w:color w:val="000000"/>
          <w:szCs w:val="22"/>
        </w:rPr>
      </w:pPr>
      <w:r w:rsidRPr="00D30E75">
        <w:rPr>
          <w:rFonts w:cs="Arial"/>
          <w:color w:val="000000"/>
          <w:szCs w:val="22"/>
        </w:rPr>
        <w:t xml:space="preserve">En cas de non-respect des obligations précisées à l’article </w:t>
      </w:r>
      <w:r w:rsidR="001557DC">
        <w:rPr>
          <w:rFonts w:cs="Arial"/>
          <w:color w:val="000000"/>
          <w:szCs w:val="22"/>
        </w:rPr>
        <w:t>6</w:t>
      </w:r>
      <w:r w:rsidRPr="00D30E75">
        <w:rPr>
          <w:rFonts w:cs="Arial"/>
          <w:color w:val="000000"/>
          <w:szCs w:val="22"/>
        </w:rPr>
        <w:t xml:space="preserve"> de l’annexe </w:t>
      </w:r>
      <w:r w:rsidR="001557DC">
        <w:rPr>
          <w:rFonts w:cs="Arial"/>
          <w:color w:val="000000"/>
          <w:szCs w:val="22"/>
        </w:rPr>
        <w:t>4</w:t>
      </w:r>
      <w:r w:rsidR="00BC3D22" w:rsidRPr="00D30E75">
        <w:rPr>
          <w:rFonts w:cs="Arial"/>
          <w:color w:val="000000"/>
          <w:szCs w:val="22"/>
        </w:rPr>
        <w:t xml:space="preserve"> </w:t>
      </w:r>
      <w:r w:rsidRPr="00D30E75">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D30E75" w:rsidRDefault="004601EB" w:rsidP="004601EB">
      <w:pPr>
        <w:tabs>
          <w:tab w:val="left" w:pos="1134"/>
          <w:tab w:val="left" w:pos="6946"/>
        </w:tabs>
        <w:jc w:val="both"/>
        <w:rPr>
          <w:rFonts w:cs="Arial"/>
          <w:color w:val="000000"/>
          <w:szCs w:val="22"/>
        </w:rPr>
      </w:pPr>
      <w:r w:rsidRPr="00D30E75">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D30E75" w:rsidRDefault="004601EB" w:rsidP="004601EB">
      <w:pPr>
        <w:tabs>
          <w:tab w:val="left" w:pos="1134"/>
          <w:tab w:val="left" w:pos="6946"/>
        </w:tabs>
        <w:jc w:val="both"/>
        <w:rPr>
          <w:rFonts w:cs="Arial"/>
          <w:color w:val="000000"/>
          <w:szCs w:val="22"/>
        </w:rPr>
      </w:pPr>
    </w:p>
    <w:p w14:paraId="03E83B68" w14:textId="7CC82029" w:rsidR="004601EB" w:rsidRPr="00D30E75" w:rsidRDefault="004601EB" w:rsidP="004601EB">
      <w:pPr>
        <w:tabs>
          <w:tab w:val="left" w:pos="1134"/>
          <w:tab w:val="left" w:pos="6946"/>
        </w:tabs>
        <w:jc w:val="both"/>
        <w:rPr>
          <w:rFonts w:cs="Arial"/>
          <w:color w:val="000000"/>
          <w:szCs w:val="22"/>
        </w:rPr>
      </w:pPr>
      <w:r w:rsidRPr="00D30E75">
        <w:rPr>
          <w:rFonts w:cs="Arial"/>
          <w:color w:val="000000"/>
          <w:szCs w:val="22"/>
        </w:rPr>
        <w:lastRenderedPageBreak/>
        <w:t>Le CEA se réserve la possibilité d’appliquer une pénalité forfaitaire de 500 euros, à compter de deux manquements à l’obligation de réponse précitée.</w:t>
      </w:r>
    </w:p>
    <w:p w14:paraId="2486C8B2" w14:textId="77777777" w:rsidR="00D30E75" w:rsidRPr="00D30E75" w:rsidRDefault="00D30E75" w:rsidP="004601EB">
      <w:pPr>
        <w:tabs>
          <w:tab w:val="left" w:pos="1134"/>
          <w:tab w:val="left" w:pos="6946"/>
        </w:tabs>
        <w:jc w:val="both"/>
        <w:rPr>
          <w:rFonts w:cs="Arial"/>
          <w:i/>
          <w:iCs/>
          <w:color w:val="000000"/>
          <w:szCs w:val="22"/>
        </w:rPr>
      </w:pPr>
    </w:p>
    <w:p w14:paraId="7F3BA885" w14:textId="77777777" w:rsidR="004601EB" w:rsidRPr="00D30E75" w:rsidRDefault="004601EB" w:rsidP="0084141F">
      <w:pPr>
        <w:numPr>
          <w:ilvl w:val="2"/>
          <w:numId w:val="5"/>
        </w:numPr>
        <w:tabs>
          <w:tab w:val="left" w:pos="1134"/>
          <w:tab w:val="left" w:pos="6946"/>
        </w:tabs>
        <w:jc w:val="both"/>
        <w:rPr>
          <w:rFonts w:cs="Arial"/>
          <w:i/>
          <w:iCs/>
          <w:color w:val="000000"/>
          <w:szCs w:val="22"/>
        </w:rPr>
      </w:pPr>
      <w:r w:rsidRPr="00D30E75">
        <w:rPr>
          <w:rFonts w:cs="Arial"/>
          <w:i/>
          <w:iCs/>
          <w:color w:val="000000"/>
          <w:szCs w:val="22"/>
        </w:rPr>
        <w:t xml:space="preserve"> Pénalité pour non-respect d’exécution de la clause</w:t>
      </w:r>
    </w:p>
    <w:p w14:paraId="2EBCE8CF" w14:textId="77777777" w:rsidR="004601EB" w:rsidRPr="00D30E75" w:rsidRDefault="004601EB" w:rsidP="004601EB">
      <w:pPr>
        <w:tabs>
          <w:tab w:val="left" w:pos="1134"/>
          <w:tab w:val="left" w:pos="6946"/>
        </w:tabs>
        <w:jc w:val="both"/>
        <w:rPr>
          <w:rFonts w:cs="Arial"/>
          <w:color w:val="000000"/>
          <w:szCs w:val="22"/>
        </w:rPr>
      </w:pPr>
    </w:p>
    <w:p w14:paraId="203C15A8" w14:textId="6F354CCA" w:rsidR="004601EB" w:rsidRPr="00D30E75" w:rsidRDefault="004601EB" w:rsidP="004601EB">
      <w:pPr>
        <w:tabs>
          <w:tab w:val="left" w:pos="1134"/>
          <w:tab w:val="left" w:pos="6946"/>
        </w:tabs>
        <w:jc w:val="both"/>
        <w:rPr>
          <w:rFonts w:cs="Arial"/>
          <w:color w:val="000000"/>
          <w:szCs w:val="22"/>
        </w:rPr>
      </w:pPr>
      <w:r w:rsidRPr="00D30E75">
        <w:rPr>
          <w:rFonts w:cs="Arial"/>
          <w:color w:val="000000"/>
          <w:szCs w:val="22"/>
        </w:rPr>
        <w:t xml:space="preserve">En cas de non-respect de l’obligation précisée à l’article </w:t>
      </w:r>
      <w:r w:rsidR="00BC3D22" w:rsidRPr="00D30E75">
        <w:rPr>
          <w:rFonts w:cs="Arial"/>
          <w:color w:val="000000"/>
          <w:szCs w:val="22"/>
        </w:rPr>
        <w:t xml:space="preserve">5 </w:t>
      </w:r>
      <w:r w:rsidRPr="00D30E75">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0E14069C" w:rsidR="008353D5" w:rsidRPr="00BC3D22" w:rsidRDefault="008353D5" w:rsidP="0084141F">
      <w:pPr>
        <w:numPr>
          <w:ilvl w:val="1"/>
          <w:numId w:val="5"/>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1</w:t>
      </w:r>
      <w:r w:rsidR="00F85C6D">
        <w:rPr>
          <w:rFonts w:cs="Arial"/>
          <w:color w:val="000000"/>
          <w:szCs w:val="22"/>
        </w:rPr>
        <w:t>9</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1</w:t>
      </w:r>
      <w:r w:rsidR="00F85C6D">
        <w:rPr>
          <w:rFonts w:cs="Arial"/>
          <w:color w:val="000000"/>
          <w:szCs w:val="22"/>
        </w:rPr>
        <w:t>9</w:t>
      </w:r>
      <w:r w:rsidRPr="00BC3D22">
        <w:rPr>
          <w:rFonts w:cs="Arial"/>
          <w:color w:val="000000"/>
          <w:szCs w:val="22"/>
        </w:rPr>
        <w:t>.</w:t>
      </w:r>
      <w:r w:rsidR="00F85C6D">
        <w:rPr>
          <w:rFonts w:cs="Arial"/>
          <w:color w:val="000000"/>
          <w:szCs w:val="22"/>
        </w:rPr>
        <w:t>5</w:t>
      </w:r>
      <w:r w:rsidRPr="00BC3D22">
        <w:rPr>
          <w:rFonts w:cs="Arial"/>
          <w:color w:val="000000"/>
          <w:szCs w:val="22"/>
        </w:rPr>
        <w:t xml:space="preserve">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F85C6D">
        <w:rPr>
          <w:rFonts w:cs="Arial"/>
          <w:color w:val="000000"/>
          <w:szCs w:val="22"/>
        </w:rPr>
        <w:t>200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4141F">
      <w:pPr>
        <w:numPr>
          <w:ilvl w:val="1"/>
          <w:numId w:val="5"/>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84141F">
      <w:pPr>
        <w:pStyle w:val="Titre1"/>
        <w:numPr>
          <w:ilvl w:val="0"/>
          <w:numId w:val="5"/>
        </w:numPr>
        <w:rPr>
          <w:rFonts w:cs="Arial"/>
          <w:szCs w:val="22"/>
        </w:rPr>
      </w:pPr>
      <w:bookmarkStart w:id="77" w:name="_Toc218849958"/>
      <w:r>
        <w:t>–</w:t>
      </w:r>
      <w:r w:rsidR="00411BC6">
        <w:t xml:space="preserve"> </w:t>
      </w:r>
      <w:r>
        <w:t xml:space="preserve">CONDITIONS DE </w:t>
      </w:r>
      <w:r w:rsidR="00411BC6">
        <w:t>FACTURATION</w:t>
      </w:r>
      <w:bookmarkEnd w:id="77"/>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2ADDD4C0" w14:textId="77777777" w:rsidR="00D30E75" w:rsidRPr="00341C83" w:rsidRDefault="00D30E75" w:rsidP="00D30E75">
      <w:pPr>
        <w:autoSpaceDE w:val="0"/>
        <w:autoSpaceDN w:val="0"/>
        <w:adjustRightInd w:val="0"/>
        <w:jc w:val="both"/>
        <w:rPr>
          <w:rFonts w:cs="Arial"/>
          <w:color w:val="000000"/>
          <w:szCs w:val="22"/>
        </w:rPr>
      </w:pPr>
      <w:r w:rsidRPr="00341C83">
        <w:rPr>
          <w:rFonts w:cs="Arial"/>
          <w:color w:val="000000"/>
          <w:szCs w:val="22"/>
        </w:rPr>
        <w:t>Les travaux</w:t>
      </w:r>
      <w:r>
        <w:rPr>
          <w:rFonts w:cs="Arial"/>
          <w:color w:val="000000"/>
          <w:szCs w:val="22"/>
        </w:rPr>
        <w:t xml:space="preserve"> réalisés par marchés subséquents</w:t>
      </w:r>
      <w:r w:rsidRPr="00341C83">
        <w:rPr>
          <w:rFonts w:cs="Arial"/>
          <w:color w:val="000000"/>
          <w:szCs w:val="22"/>
        </w:rPr>
        <w:t xml:space="preserve">, objet du présent </w:t>
      </w:r>
      <w:r w:rsidRPr="00341C83">
        <w:rPr>
          <w:rFonts w:cs="Arial"/>
          <w:szCs w:val="22"/>
        </w:rPr>
        <w:t xml:space="preserve">accord-cadre </w:t>
      </w:r>
      <w:r w:rsidRPr="00341C83">
        <w:rPr>
          <w:rFonts w:cs="Arial"/>
          <w:color w:val="000000"/>
          <w:szCs w:val="22"/>
        </w:rPr>
        <w:t xml:space="preserve">et réalisés dans le cadre des </w:t>
      </w:r>
      <w:r>
        <w:rPr>
          <w:rFonts w:cs="Arial"/>
          <w:color w:val="000000"/>
          <w:szCs w:val="22"/>
        </w:rPr>
        <w:t>marchés subséquents</w:t>
      </w:r>
      <w:r w:rsidRPr="00341C83">
        <w:rPr>
          <w:rFonts w:cs="Arial"/>
          <w:color w:val="000000"/>
          <w:szCs w:val="22"/>
        </w:rPr>
        <w:t xml:space="preserve"> émis par le CEA, font l’objet d’une facturation mensuelle avec toutes les taxes afférentes, de tous les travaux réceptionnés le mois précédent.</w:t>
      </w:r>
    </w:p>
    <w:p w14:paraId="1B37A025" w14:textId="77777777" w:rsidR="00D30E75" w:rsidRPr="00341C83" w:rsidRDefault="00D30E75" w:rsidP="00D30E75">
      <w:pPr>
        <w:autoSpaceDE w:val="0"/>
        <w:autoSpaceDN w:val="0"/>
        <w:adjustRightInd w:val="0"/>
        <w:jc w:val="both"/>
        <w:rPr>
          <w:rFonts w:cs="Arial"/>
          <w:color w:val="000000"/>
          <w:szCs w:val="22"/>
        </w:rPr>
      </w:pPr>
    </w:p>
    <w:p w14:paraId="40076F7A" w14:textId="274FCEEC" w:rsidR="00D30E75" w:rsidRDefault="00D30E75" w:rsidP="00D30E75">
      <w:pPr>
        <w:autoSpaceDE w:val="0"/>
        <w:autoSpaceDN w:val="0"/>
        <w:adjustRightInd w:val="0"/>
        <w:jc w:val="both"/>
        <w:rPr>
          <w:rFonts w:cs="Arial"/>
          <w:color w:val="000000"/>
          <w:szCs w:val="22"/>
        </w:rPr>
      </w:pPr>
      <w:r w:rsidRPr="00341C83">
        <w:rPr>
          <w:rFonts w:cs="Arial"/>
          <w:color w:val="000000"/>
          <w:szCs w:val="22"/>
        </w:rPr>
        <w:t xml:space="preserve">Chaque facture fait apparaître le récapitulatif des </w:t>
      </w:r>
      <w:r>
        <w:rPr>
          <w:rFonts w:cs="Arial"/>
          <w:color w:val="000000"/>
          <w:szCs w:val="22"/>
        </w:rPr>
        <w:t>marchés subséquents</w:t>
      </w:r>
      <w:r w:rsidRPr="00341C83">
        <w:rPr>
          <w:rFonts w:cs="Arial"/>
          <w:color w:val="000000"/>
          <w:szCs w:val="22"/>
        </w:rPr>
        <w:t xml:space="preserve">, </w:t>
      </w:r>
      <w:r w:rsidRPr="00B376B1">
        <w:rPr>
          <w:rFonts w:cs="Arial"/>
          <w:color w:val="000000"/>
          <w:szCs w:val="22"/>
        </w:rPr>
        <w:t>ventilés par imputation budgétaire selon le modèle présenté dans le dossier d’annexe « </w:t>
      </w:r>
      <w:proofErr w:type="spellStart"/>
      <w:r w:rsidR="00666C54" w:rsidRPr="00666C54">
        <w:rPr>
          <w:rFonts w:cs="Arial"/>
          <w:color w:val="000000"/>
          <w:szCs w:val="22"/>
        </w:rPr>
        <w:t>trame_facturation_integration_GA</w:t>
      </w:r>
      <w:proofErr w:type="spellEnd"/>
      <w:r w:rsidR="00666C54">
        <w:rPr>
          <w:rFonts w:cs="Arial"/>
          <w:color w:val="000000"/>
          <w:szCs w:val="22"/>
        </w:rPr>
        <w:t xml:space="preserve"> </w:t>
      </w:r>
      <w:r w:rsidRPr="00B376B1">
        <w:rPr>
          <w:rFonts w:cs="Arial"/>
          <w:color w:val="000000"/>
          <w:szCs w:val="22"/>
        </w:rPr>
        <w:t>».</w:t>
      </w:r>
      <w:r>
        <w:rPr>
          <w:rFonts w:cs="Arial"/>
          <w:color w:val="000000"/>
          <w:szCs w:val="22"/>
        </w:rPr>
        <w:t xml:space="preserve"> </w:t>
      </w:r>
    </w:p>
    <w:p w14:paraId="3699921D" w14:textId="581D3C61" w:rsidR="00490070" w:rsidRPr="009E2D65" w:rsidRDefault="00D30E75" w:rsidP="007A16F0">
      <w:pPr>
        <w:autoSpaceDE w:val="0"/>
        <w:autoSpaceDN w:val="0"/>
        <w:adjustRightInd w:val="0"/>
        <w:jc w:val="both"/>
        <w:rPr>
          <w:rFonts w:cs="Arial"/>
          <w:b/>
          <w:color w:val="000000"/>
          <w:szCs w:val="22"/>
        </w:rPr>
      </w:pPr>
      <w:r w:rsidRPr="00C24B1A">
        <w:rPr>
          <w:rFonts w:cs="Arial"/>
          <w:b/>
          <w:color w:val="000000"/>
          <w:szCs w:val="22"/>
        </w:rPr>
        <w:t>Il sera demandé une version PDF pour dépose sur chorus et une version Excel pa</w:t>
      </w:r>
      <w:r>
        <w:rPr>
          <w:rFonts w:cs="Arial"/>
          <w:b/>
          <w:color w:val="000000"/>
          <w:szCs w:val="22"/>
        </w:rPr>
        <w:t>r mail.</w:t>
      </w:r>
    </w:p>
    <w:p w14:paraId="6A7B27B6" w14:textId="77777777" w:rsidR="005918E1" w:rsidRDefault="005918E1" w:rsidP="007A16F0">
      <w:pPr>
        <w:autoSpaceDE w:val="0"/>
        <w:autoSpaceDN w:val="0"/>
        <w:adjustRightInd w:val="0"/>
        <w:jc w:val="both"/>
        <w:rPr>
          <w:rFonts w:cs="Arial"/>
          <w:color w:val="000000"/>
          <w:szCs w:val="22"/>
        </w:rPr>
      </w:pPr>
    </w:p>
    <w:p w14:paraId="3C872931" w14:textId="700A46A3" w:rsidR="00490070" w:rsidRDefault="005918E1" w:rsidP="0084141F">
      <w:pPr>
        <w:pStyle w:val="Titre1"/>
        <w:numPr>
          <w:ilvl w:val="0"/>
          <w:numId w:val="5"/>
        </w:numPr>
      </w:pPr>
      <w:bookmarkStart w:id="78" w:name="_Toc218849959"/>
      <w:r>
        <w:t>FACTURES - REGLEMENTS</w:t>
      </w:r>
      <w:bookmarkEnd w:id="78"/>
      <w:r>
        <w:t xml:space="preserve"> </w:t>
      </w:r>
      <w:r w:rsidR="00490070" w:rsidRPr="005918E1">
        <w:t xml:space="preserve"> </w:t>
      </w:r>
    </w:p>
    <w:p w14:paraId="5544CB28" w14:textId="77777777" w:rsidR="00705EF0" w:rsidRPr="00705EF0" w:rsidRDefault="00705EF0" w:rsidP="00705EF0"/>
    <w:p w14:paraId="6D1BE10A" w14:textId="77777777" w:rsidR="00466606" w:rsidRPr="007746BB" w:rsidRDefault="00466606" w:rsidP="0084141F">
      <w:pPr>
        <w:numPr>
          <w:ilvl w:val="1"/>
          <w:numId w:val="5"/>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9" w:history="1">
        <w:r>
          <w:rPr>
            <w:rStyle w:val="Lienhypertexte"/>
            <w:rFonts w:cs="Arial"/>
            <w:szCs w:val="22"/>
          </w:rPr>
          <w:t>https://chorus-pro.gouv.fr</w:t>
        </w:r>
      </w:hyperlink>
      <w:r>
        <w:rPr>
          <w:rFonts w:cs="Arial"/>
          <w:color w:val="000000"/>
          <w:szCs w:val="22"/>
        </w:rPr>
        <w:t xml:space="preserve">) </w:t>
      </w:r>
    </w:p>
    <w:p w14:paraId="2D9903C7" w14:textId="431500D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17CE158B" w14:textId="77777777" w:rsidR="009E2D65" w:rsidRDefault="009E2D65" w:rsidP="005A33A2">
      <w:pPr>
        <w:jc w:val="both"/>
        <w:rPr>
          <w:rFonts w:cs="Arial"/>
          <w:color w:val="000000"/>
          <w:szCs w:val="22"/>
        </w:rPr>
      </w:pPr>
    </w:p>
    <w:p w14:paraId="6232BD10" w14:textId="77777777" w:rsidR="005A33A2" w:rsidRDefault="005A33A2" w:rsidP="0084141F">
      <w:pPr>
        <w:pStyle w:val="Paragraphedeliste"/>
        <w:numPr>
          <w:ilvl w:val="0"/>
          <w:numId w:val="10"/>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84141F">
      <w:pPr>
        <w:pStyle w:val="Paragraphedeliste"/>
        <w:numPr>
          <w:ilvl w:val="0"/>
          <w:numId w:val="10"/>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84141F">
      <w:pPr>
        <w:pStyle w:val="Paragraphedeliste"/>
        <w:numPr>
          <w:ilvl w:val="0"/>
          <w:numId w:val="10"/>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84141F">
      <w:pPr>
        <w:pStyle w:val="Paragraphedeliste"/>
        <w:numPr>
          <w:ilvl w:val="0"/>
          <w:numId w:val="10"/>
        </w:numPr>
        <w:tabs>
          <w:tab w:val="clear" w:pos="207"/>
        </w:tabs>
        <w:spacing w:line="240" w:lineRule="auto"/>
        <w:ind w:left="1134" w:hanging="425"/>
        <w:rPr>
          <w:rFonts w:cs="Arial"/>
          <w:color w:val="000000"/>
          <w:sz w:val="22"/>
          <w:szCs w:val="22"/>
        </w:rPr>
      </w:pPr>
      <w:proofErr w:type="gramStart"/>
      <w:r w:rsidRPr="00D7718C">
        <w:rPr>
          <w:rFonts w:cs="Arial"/>
          <w:color w:val="000000"/>
          <w:sz w:val="22"/>
          <w:szCs w:val="22"/>
        </w:rPr>
        <w:t>l’adresse</w:t>
      </w:r>
      <w:proofErr w:type="gramEnd"/>
      <w:r w:rsidRPr="00D7718C">
        <w:rPr>
          <w:rFonts w:cs="Arial"/>
          <w:color w:val="000000"/>
          <w:sz w:val="22"/>
          <w:szCs w:val="22"/>
        </w:rPr>
        <w:t xml:space="preserv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lastRenderedPageBreak/>
        <w:t>FRANCE</w:t>
      </w: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6B3A175C" w14:textId="4B32A5C2" w:rsidR="008353D5" w:rsidRDefault="008353D5" w:rsidP="008353D5">
      <w:pPr>
        <w:autoSpaceDE w:val="0"/>
        <w:autoSpaceDN w:val="0"/>
        <w:adjustRightInd w:val="0"/>
        <w:jc w:val="both"/>
        <w:rPr>
          <w:rFonts w:cs="Arial"/>
          <w:bCs/>
          <w:color w:val="000000"/>
          <w:szCs w:val="22"/>
        </w:rPr>
      </w:pPr>
    </w:p>
    <w:p w14:paraId="710DD05A" w14:textId="77777777" w:rsidR="00705EF0" w:rsidRDefault="00705EF0" w:rsidP="008353D5">
      <w:pPr>
        <w:autoSpaceDE w:val="0"/>
        <w:autoSpaceDN w:val="0"/>
        <w:adjustRightInd w:val="0"/>
        <w:jc w:val="both"/>
        <w:rPr>
          <w:rFonts w:cs="Arial"/>
          <w:bCs/>
          <w:color w:val="000000"/>
          <w:szCs w:val="22"/>
        </w:rPr>
      </w:pPr>
    </w:p>
    <w:p w14:paraId="7986F88B" w14:textId="77777777" w:rsidR="00411BC6" w:rsidRPr="0020487A" w:rsidRDefault="00411BC6" w:rsidP="0084141F">
      <w:pPr>
        <w:pStyle w:val="Titre1"/>
        <w:numPr>
          <w:ilvl w:val="0"/>
          <w:numId w:val="5"/>
        </w:numPr>
        <w:rPr>
          <w:rFonts w:cs="Arial"/>
          <w:szCs w:val="22"/>
        </w:rPr>
      </w:pPr>
      <w:r>
        <w:t xml:space="preserve"> </w:t>
      </w:r>
      <w:bookmarkStart w:id="79" w:name="_Toc218849960"/>
      <w:r>
        <w:t>REGIME FISCAL</w:t>
      </w:r>
      <w:bookmarkEnd w:id="79"/>
    </w:p>
    <w:p w14:paraId="04F58F77" w14:textId="77777777" w:rsidR="00705EF0" w:rsidRDefault="00705EF0" w:rsidP="00411BC6">
      <w:pPr>
        <w:autoSpaceDE w:val="0"/>
        <w:autoSpaceDN w:val="0"/>
        <w:adjustRightInd w:val="0"/>
        <w:jc w:val="both"/>
        <w:rPr>
          <w:rFonts w:cs="Arial"/>
          <w:color w:val="000000"/>
          <w:szCs w:val="22"/>
        </w:rPr>
      </w:pPr>
    </w:p>
    <w:p w14:paraId="7E68D34C" w14:textId="39FEF479" w:rsidR="00E74630" w:rsidRPr="009E2D65"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D8AB78D" w14:textId="5B8D82F9" w:rsidR="00E74630" w:rsidRDefault="00E74630" w:rsidP="00E74630">
      <w:pPr>
        <w:pStyle w:val="Titre1"/>
      </w:pPr>
    </w:p>
    <w:p w14:paraId="5EE673E1" w14:textId="77777777" w:rsidR="00705EF0" w:rsidRPr="00705EF0" w:rsidRDefault="00705EF0" w:rsidP="00705EF0"/>
    <w:p w14:paraId="4DB09C6D" w14:textId="0A2CDAF2" w:rsidR="00E74630" w:rsidRPr="00E74630" w:rsidRDefault="00E74630" w:rsidP="0084141F">
      <w:pPr>
        <w:pStyle w:val="Titre1"/>
        <w:numPr>
          <w:ilvl w:val="0"/>
          <w:numId w:val="5"/>
        </w:numPr>
      </w:pPr>
      <w:bookmarkStart w:id="80" w:name="_Toc22118515"/>
      <w:bookmarkStart w:id="81" w:name="_Toc218849961"/>
      <w:r w:rsidRPr="00E74630">
        <w:t>JURIDICTION COMPETENTE</w:t>
      </w:r>
      <w:bookmarkEnd w:id="80"/>
      <w:bookmarkEnd w:id="81"/>
    </w:p>
    <w:p w14:paraId="5AAF71CD" w14:textId="77777777" w:rsidR="00705EF0" w:rsidRDefault="00705EF0" w:rsidP="00411BC6">
      <w:pPr>
        <w:autoSpaceDE w:val="0"/>
        <w:autoSpaceDN w:val="0"/>
        <w:adjustRightInd w:val="0"/>
        <w:jc w:val="both"/>
        <w:rPr>
          <w:rFonts w:cs="Arial"/>
          <w:color w:val="000000"/>
          <w:szCs w:val="22"/>
        </w:rPr>
      </w:pPr>
    </w:p>
    <w:p w14:paraId="7FE5D902" w14:textId="49F86E62" w:rsidR="00411BC6" w:rsidRDefault="00E74630" w:rsidP="00411BC6">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482FAE">
        <w:rPr>
          <w:rStyle w:val="Marquedecommentaire"/>
        </w:rPr>
        <w:t>.</w:t>
      </w:r>
    </w:p>
    <w:p w14:paraId="06E931B2" w14:textId="17ADBB43" w:rsidR="00B173BB" w:rsidRDefault="00B173BB" w:rsidP="00411BC6">
      <w:pPr>
        <w:autoSpaceDE w:val="0"/>
        <w:autoSpaceDN w:val="0"/>
        <w:adjustRightInd w:val="0"/>
        <w:jc w:val="both"/>
        <w:rPr>
          <w:rFonts w:cs="Arial"/>
          <w:color w:val="000000"/>
          <w:szCs w:val="22"/>
        </w:rPr>
      </w:pPr>
    </w:p>
    <w:p w14:paraId="7EF5C17E" w14:textId="77777777" w:rsidR="00705EF0" w:rsidRPr="001E5E9B" w:rsidRDefault="00705EF0" w:rsidP="00411BC6">
      <w:pPr>
        <w:autoSpaceDE w:val="0"/>
        <w:autoSpaceDN w:val="0"/>
        <w:adjustRightInd w:val="0"/>
        <w:jc w:val="both"/>
        <w:rPr>
          <w:rFonts w:cs="Arial"/>
          <w:color w:val="000000"/>
          <w:szCs w:val="22"/>
        </w:rPr>
      </w:pPr>
    </w:p>
    <w:p w14:paraId="43F5D047" w14:textId="3351C0A4" w:rsidR="001669C9" w:rsidRPr="009E2D65" w:rsidRDefault="00411BC6" w:rsidP="009E2D65">
      <w:pPr>
        <w:pStyle w:val="Titre1"/>
        <w:numPr>
          <w:ilvl w:val="0"/>
          <w:numId w:val="5"/>
        </w:numPr>
        <w:rPr>
          <w:rFonts w:cs="Arial"/>
          <w:szCs w:val="22"/>
        </w:rPr>
      </w:pPr>
      <w:r>
        <w:rPr>
          <w:rFonts w:cs="Arial"/>
          <w:bCs w:val="0"/>
          <w:color w:val="000000"/>
          <w:szCs w:val="22"/>
        </w:rPr>
        <w:t xml:space="preserve"> </w:t>
      </w:r>
      <w:bookmarkStart w:id="82" w:name="_Toc218849962"/>
      <w:r w:rsidRPr="001E4ACC">
        <w:rPr>
          <w:rFonts w:cs="Arial"/>
          <w:bCs w:val="0"/>
          <w:color w:val="000000"/>
          <w:szCs w:val="22"/>
        </w:rPr>
        <w:t>CONCLUSION DU MARCHE</w:t>
      </w:r>
      <w:bookmarkEnd w:id="82"/>
    </w:p>
    <w:p w14:paraId="3C0381F4" w14:textId="77777777" w:rsidR="00705EF0" w:rsidRDefault="00705EF0" w:rsidP="001669C9">
      <w:pPr>
        <w:jc w:val="both"/>
        <w:rPr>
          <w:rFonts w:cs="Arial"/>
          <w:color w:val="000000"/>
          <w:szCs w:val="22"/>
        </w:rPr>
      </w:pPr>
    </w:p>
    <w:p w14:paraId="1E088B5C" w14:textId="0A8C1B6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20"/>
          <w:headerReference w:type="first" r:id="rId21"/>
          <w:footerReference w:type="first" r:id="rId22"/>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82FAE">
      <w:pP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82FAE">
      <w:pP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82FAE">
      <w:pP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3"/>
          <w:footerReference w:type="default" r:id="rId24"/>
          <w:pgSz w:w="11906" w:h="16838"/>
          <w:pgMar w:top="719" w:right="1418" w:bottom="1079" w:left="1418" w:header="720" w:footer="720" w:gutter="0"/>
          <w:pgNumType w:start="1"/>
          <w:cols w:space="720"/>
        </w:sectPr>
      </w:pPr>
    </w:p>
    <w:p w14:paraId="377A0FBD" w14:textId="2B74B1A6" w:rsidR="00BC3D22" w:rsidRPr="00482FAE"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rPr>
      </w:pPr>
      <w:r w:rsidRPr="00482FAE">
        <w:rPr>
          <w:rFonts w:cs="Arial"/>
          <w:b/>
          <w:szCs w:val="22"/>
        </w:rPr>
        <w:lastRenderedPageBreak/>
        <w:t>Annexe n°</w:t>
      </w:r>
      <w:r w:rsidR="00482FAE" w:rsidRPr="00482FAE">
        <w:rPr>
          <w:rFonts w:cs="Arial"/>
          <w:b/>
          <w:szCs w:val="22"/>
        </w:rPr>
        <w:t>4</w:t>
      </w:r>
      <w:r w:rsidRPr="00482FAE">
        <w:rPr>
          <w:rFonts w:cs="Arial"/>
          <w:b/>
          <w:szCs w:val="22"/>
        </w:rPr>
        <w:t xml:space="preserve"> au projet de marché n° </w:t>
      </w:r>
    </w:p>
    <w:p w14:paraId="60BA8FCD" w14:textId="77777777" w:rsidR="00BC3D22" w:rsidRPr="00482FAE"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lang w:eastAsia="ar-SA"/>
        </w:rPr>
      </w:pPr>
    </w:p>
    <w:p w14:paraId="702B8E3A" w14:textId="77777777" w:rsidR="00BC3D22" w:rsidRPr="00482FAE"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lang w:eastAsia="ar-SA"/>
        </w:rPr>
      </w:pPr>
      <w:r w:rsidRPr="00482FAE">
        <w:rPr>
          <w:rFonts w:cs="Arial"/>
          <w:b/>
          <w:bCs/>
          <w:szCs w:val="22"/>
          <w:lang w:eastAsia="ar-SA"/>
        </w:rPr>
        <w:tab/>
        <w:t>INSERTION ET EMPLOI</w:t>
      </w:r>
    </w:p>
    <w:p w14:paraId="51FC3058" w14:textId="77777777" w:rsidR="00BC3D22" w:rsidRPr="00482FAE" w:rsidRDefault="00BC3D22" w:rsidP="00BC3D22">
      <w:pPr>
        <w:tabs>
          <w:tab w:val="center" w:pos="4536"/>
          <w:tab w:val="right" w:pos="9072"/>
        </w:tabs>
        <w:suppressAutoHyphens/>
        <w:rPr>
          <w:rFonts w:cs="Arial"/>
          <w:b/>
          <w:bCs/>
          <w:szCs w:val="22"/>
          <w:lang w:eastAsia="ar-SA"/>
        </w:rPr>
      </w:pPr>
      <w:r w:rsidRPr="00482FAE">
        <w:rPr>
          <w:rFonts w:cs="Arial"/>
          <w:b/>
          <w:bCs/>
          <w:szCs w:val="22"/>
          <w:lang w:eastAsia="ar-SA"/>
        </w:rPr>
        <w:tab/>
      </w:r>
    </w:p>
    <w:p w14:paraId="52D781C0" w14:textId="77777777" w:rsidR="00BC3D22" w:rsidRPr="00482FAE" w:rsidRDefault="00BC3D22" w:rsidP="00BC3D22">
      <w:pPr>
        <w:jc w:val="both"/>
        <w:rPr>
          <w:rFonts w:cs="Arial"/>
          <w:b/>
          <w:i/>
          <w:sz w:val="20"/>
        </w:rPr>
      </w:pPr>
    </w:p>
    <w:p w14:paraId="30997E2A" w14:textId="77777777" w:rsidR="00BC3D22" w:rsidRPr="00482FAE" w:rsidRDefault="00BC3D22" w:rsidP="00BC3D22">
      <w:pPr>
        <w:jc w:val="both"/>
        <w:rPr>
          <w:rFonts w:cs="Arial"/>
          <w:b/>
          <w:i/>
          <w:sz w:val="20"/>
        </w:rPr>
      </w:pPr>
      <w:r w:rsidRPr="00482FAE">
        <w:rPr>
          <w:rFonts w:cs="Arial"/>
          <w:b/>
          <w:i/>
          <w:sz w:val="20"/>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482FAE" w:rsidRDefault="00BC3D22" w:rsidP="00BC3D22">
      <w:pPr>
        <w:jc w:val="both"/>
        <w:rPr>
          <w:rFonts w:cs="Arial"/>
          <w:b/>
          <w:i/>
          <w:sz w:val="20"/>
        </w:rPr>
      </w:pPr>
    </w:p>
    <w:p w14:paraId="42C28A23" w14:textId="77777777" w:rsidR="00BC3D22" w:rsidRPr="00482FAE" w:rsidRDefault="00BC3D22" w:rsidP="00BC3D22">
      <w:pPr>
        <w:jc w:val="both"/>
        <w:rPr>
          <w:rFonts w:cs="Arial"/>
          <w:i/>
          <w:sz w:val="20"/>
        </w:rPr>
      </w:pPr>
      <w:r w:rsidRPr="00482FAE">
        <w:rPr>
          <w:rFonts w:cs="Arial"/>
          <w:i/>
          <w:sz w:val="20"/>
        </w:rPr>
        <w:t>Pour le site de Grenoble du CEA, la mise en œuvre de cette clause est assurée par l’équipe Clause Emploi de Grenoble-Alpes-Métropole.</w:t>
      </w:r>
    </w:p>
    <w:p w14:paraId="3C3A36CF" w14:textId="77777777" w:rsidR="00BC3D22" w:rsidRPr="00482FAE" w:rsidRDefault="00BC3D22" w:rsidP="00BC3D22">
      <w:pPr>
        <w:pBdr>
          <w:top w:val="single" w:sz="4" w:space="1" w:color="auto"/>
          <w:left w:val="single" w:sz="4" w:space="4" w:color="auto"/>
          <w:bottom w:val="single" w:sz="4" w:space="1" w:color="auto"/>
          <w:right w:val="single" w:sz="4" w:space="4" w:color="auto"/>
        </w:pBdr>
        <w:jc w:val="center"/>
        <w:rPr>
          <w:rFonts w:cs="Arial"/>
          <w:sz w:val="20"/>
        </w:rPr>
      </w:pPr>
      <w:r w:rsidRPr="00482FAE">
        <w:rPr>
          <w:rFonts w:cs="Arial"/>
          <w:sz w:val="20"/>
        </w:rPr>
        <w:t>Contact :  Maryline GUIGNARD – Chargée Mission Clauses Emploi</w:t>
      </w:r>
    </w:p>
    <w:p w14:paraId="205571BA" w14:textId="77777777" w:rsidR="00BC3D22" w:rsidRPr="00482FAE" w:rsidRDefault="00BC3D22" w:rsidP="00BC3D22">
      <w:pPr>
        <w:pBdr>
          <w:top w:val="single" w:sz="4" w:space="1" w:color="auto"/>
          <w:left w:val="single" w:sz="4" w:space="4" w:color="auto"/>
          <w:bottom w:val="single" w:sz="4" w:space="1" w:color="auto"/>
          <w:right w:val="single" w:sz="4" w:space="4" w:color="auto"/>
        </w:pBdr>
        <w:jc w:val="center"/>
        <w:rPr>
          <w:rFonts w:cs="Arial"/>
          <w:sz w:val="20"/>
        </w:rPr>
      </w:pPr>
      <w:r w:rsidRPr="00482FAE">
        <w:rPr>
          <w:rFonts w:cs="Arial"/>
          <w:sz w:val="20"/>
        </w:rPr>
        <w:t xml:space="preserve">Tél : 04.85 59 95 70 et 07 88 22 90 01 Mail : </w:t>
      </w:r>
      <w:hyperlink r:id="rId25" w:history="1">
        <w:r w:rsidRPr="00482FAE">
          <w:rPr>
            <w:rFonts w:cs="Arial"/>
            <w:color w:val="0000FF"/>
            <w:sz w:val="20"/>
            <w:u w:val="single"/>
          </w:rPr>
          <w:t>maryline.guignard@grenoblealpesmetropole.fr</w:t>
        </w:r>
      </w:hyperlink>
    </w:p>
    <w:p w14:paraId="08F8ADD6" w14:textId="77777777" w:rsidR="00BC3D22" w:rsidRPr="00482FAE" w:rsidRDefault="00BC3D22" w:rsidP="00BC3D22">
      <w:pPr>
        <w:jc w:val="both"/>
        <w:rPr>
          <w:rFonts w:cs="Arial"/>
          <w:szCs w:val="22"/>
        </w:rPr>
      </w:pPr>
    </w:p>
    <w:p w14:paraId="4731A63C" w14:textId="77777777" w:rsidR="00BC3D22" w:rsidRPr="00482FAE" w:rsidRDefault="00BC3D22" w:rsidP="0084141F">
      <w:pPr>
        <w:numPr>
          <w:ilvl w:val="0"/>
          <w:numId w:val="18"/>
        </w:numPr>
        <w:jc w:val="both"/>
        <w:rPr>
          <w:rFonts w:cs="Arial"/>
          <w:b/>
          <w:sz w:val="20"/>
          <w:u w:val="single"/>
        </w:rPr>
      </w:pPr>
      <w:r w:rsidRPr="00482FAE">
        <w:rPr>
          <w:rFonts w:cs="Arial"/>
          <w:b/>
          <w:sz w:val="20"/>
          <w:u w:val="single"/>
        </w:rPr>
        <w:t xml:space="preserve">PUBLICS PRIORITAIRES VISES </w:t>
      </w:r>
    </w:p>
    <w:p w14:paraId="56C32E2D" w14:textId="77777777" w:rsidR="00BC3D22" w:rsidRPr="00482FAE" w:rsidRDefault="00BC3D22" w:rsidP="00BC3D22">
      <w:pPr>
        <w:jc w:val="both"/>
        <w:rPr>
          <w:rFonts w:cs="Arial"/>
          <w:sz w:val="20"/>
        </w:rPr>
      </w:pPr>
    </w:p>
    <w:p w14:paraId="18CF6125" w14:textId="77777777" w:rsidR="00BC3D22" w:rsidRPr="00482FAE" w:rsidRDefault="00BC3D22" w:rsidP="00BC3D22">
      <w:pPr>
        <w:jc w:val="both"/>
        <w:rPr>
          <w:rFonts w:cs="Arial"/>
          <w:sz w:val="20"/>
        </w:rPr>
      </w:pPr>
      <w:r w:rsidRPr="00482FAE">
        <w:rPr>
          <w:rFonts w:cs="Arial"/>
          <w:b/>
          <w:sz w:val="20"/>
        </w:rPr>
        <w:t>Les personnes concernées par cette action</w:t>
      </w:r>
      <w:r w:rsidRPr="00482FAE">
        <w:rPr>
          <w:rFonts w:cs="Arial"/>
          <w:sz w:val="20"/>
        </w:rPr>
        <w:t xml:space="preserve"> sont :</w:t>
      </w:r>
    </w:p>
    <w:p w14:paraId="66CE9863" w14:textId="77777777" w:rsidR="00BC3D22" w:rsidRPr="00482FAE" w:rsidRDefault="00BC3D22" w:rsidP="00BC3D22">
      <w:pPr>
        <w:jc w:val="both"/>
        <w:rPr>
          <w:rFonts w:cs="Arial"/>
          <w:sz w:val="20"/>
        </w:rPr>
      </w:pPr>
    </w:p>
    <w:p w14:paraId="1EB906E7" w14:textId="77777777" w:rsidR="00BC3D22" w:rsidRPr="00482FAE" w:rsidRDefault="00BC3D22" w:rsidP="00BC3D22">
      <w:pPr>
        <w:rPr>
          <w:rFonts w:cs="Arial"/>
          <w:b/>
          <w:sz w:val="20"/>
        </w:rPr>
      </w:pPr>
      <w:r w:rsidRPr="00482FAE">
        <w:rPr>
          <w:rFonts w:cs="Arial"/>
          <w:b/>
          <w:sz w:val="20"/>
        </w:rPr>
        <w:t>Les personnes recrutées et accompagnées dans une structure reconnue par l'Etat :</w:t>
      </w:r>
    </w:p>
    <w:p w14:paraId="3B4A85D7" w14:textId="77777777" w:rsidR="00BC3D22" w:rsidRPr="00482FAE" w:rsidRDefault="00BC3D22" w:rsidP="0084141F">
      <w:pPr>
        <w:numPr>
          <w:ilvl w:val="0"/>
          <w:numId w:val="15"/>
        </w:numPr>
        <w:contextualSpacing/>
        <w:rPr>
          <w:rFonts w:cs="Arial"/>
          <w:sz w:val="20"/>
        </w:rPr>
      </w:pPr>
      <w:r w:rsidRPr="00482FAE">
        <w:rPr>
          <w:rFonts w:cs="Arial"/>
          <w:sz w:val="20"/>
        </w:rPr>
        <w:t>Personnes prises en charge dans le secteur adapté ou protégé : salariés des entreprises adaptées, des entreprises adaptées de travail temporaire ou usagers des ESAT</w:t>
      </w:r>
    </w:p>
    <w:p w14:paraId="34FD4C3E" w14:textId="77777777" w:rsidR="00BC3D22" w:rsidRPr="00482FAE" w:rsidRDefault="00BC3D22" w:rsidP="0084141F">
      <w:pPr>
        <w:numPr>
          <w:ilvl w:val="0"/>
          <w:numId w:val="15"/>
        </w:numPr>
        <w:contextualSpacing/>
        <w:rPr>
          <w:rFonts w:cs="Arial"/>
          <w:sz w:val="20"/>
        </w:rPr>
      </w:pPr>
      <w:r w:rsidRPr="00482FAE">
        <w:rPr>
          <w:rFonts w:cs="Arial"/>
          <w:sz w:val="20"/>
        </w:rPr>
        <w:t>Personnes prises en charge dans les structures d'insertion par l'activité économique (IAE) mentionnée à l'article L. 5132-4 du code du travail, c'est-à-</w:t>
      </w:r>
      <w:proofErr w:type="gramStart"/>
      <w:r w:rsidRPr="00482FAE">
        <w:rPr>
          <w:rFonts w:cs="Arial"/>
          <w:sz w:val="20"/>
        </w:rPr>
        <w:t>dire:</w:t>
      </w:r>
      <w:proofErr w:type="gramEnd"/>
      <w:r w:rsidRPr="00482FAE">
        <w:rPr>
          <w:rFonts w:cs="Arial"/>
          <w:sz w:val="20"/>
        </w:rPr>
        <w:t xml:space="preserve"> </w:t>
      </w:r>
    </w:p>
    <w:p w14:paraId="7462B6C5" w14:textId="77777777" w:rsidR="00BC3D22" w:rsidRPr="00482FAE" w:rsidRDefault="00BC3D22" w:rsidP="0084141F">
      <w:pPr>
        <w:numPr>
          <w:ilvl w:val="1"/>
          <w:numId w:val="15"/>
        </w:numPr>
        <w:contextualSpacing/>
        <w:rPr>
          <w:rFonts w:cs="Arial"/>
          <w:sz w:val="20"/>
        </w:rPr>
      </w:pPr>
      <w:proofErr w:type="gramStart"/>
      <w:r w:rsidRPr="00482FAE">
        <w:rPr>
          <w:rFonts w:cs="Arial"/>
          <w:sz w:val="20"/>
        </w:rPr>
        <w:t>mises</w:t>
      </w:r>
      <w:proofErr w:type="gramEnd"/>
      <w:r w:rsidRPr="00482FAE">
        <w:rPr>
          <w:rFonts w:cs="Arial"/>
          <w:sz w:val="20"/>
        </w:rPr>
        <w:t xml:space="preserve"> à disposition par une association intermédiaire (AI) ou une entreprise de travail temporaire d'insertion (ETTI),</w:t>
      </w:r>
    </w:p>
    <w:p w14:paraId="0A0A9204" w14:textId="77777777" w:rsidR="00BC3D22" w:rsidRPr="00482FAE" w:rsidRDefault="00BC3D22" w:rsidP="0084141F">
      <w:pPr>
        <w:numPr>
          <w:ilvl w:val="1"/>
          <w:numId w:val="15"/>
        </w:numPr>
        <w:contextualSpacing/>
        <w:rPr>
          <w:rFonts w:cs="Arial"/>
          <w:sz w:val="20"/>
        </w:rPr>
      </w:pPr>
      <w:proofErr w:type="gramStart"/>
      <w:r w:rsidRPr="00482FAE">
        <w:rPr>
          <w:rFonts w:cs="Arial"/>
          <w:sz w:val="20"/>
        </w:rPr>
        <w:t>salariées</w:t>
      </w:r>
      <w:proofErr w:type="gramEnd"/>
      <w:r w:rsidRPr="00482FAE">
        <w:rPr>
          <w:rFonts w:cs="Arial"/>
          <w:sz w:val="20"/>
        </w:rPr>
        <w:t xml:space="preserve"> d'une entreprise d'insertion (EI), d'un atelier chantier d'insertion (ACI)</w:t>
      </w:r>
    </w:p>
    <w:p w14:paraId="52904D0A" w14:textId="77777777" w:rsidR="00BC3D22" w:rsidRPr="00482FAE" w:rsidRDefault="00BC3D22" w:rsidP="0084141F">
      <w:pPr>
        <w:numPr>
          <w:ilvl w:val="0"/>
          <w:numId w:val="15"/>
        </w:numPr>
        <w:contextualSpacing/>
        <w:rPr>
          <w:rFonts w:cs="Arial"/>
          <w:sz w:val="20"/>
        </w:rPr>
      </w:pPr>
      <w:r w:rsidRPr="00482FAE">
        <w:rPr>
          <w:rFonts w:cs="Arial"/>
          <w:sz w:val="20"/>
        </w:rPr>
        <w:t>Personnes employées par une régie de quartier ou de territoire agréée</w:t>
      </w:r>
    </w:p>
    <w:p w14:paraId="04E84B35" w14:textId="77777777" w:rsidR="00BC3D22" w:rsidRPr="00482FAE" w:rsidRDefault="00BC3D22" w:rsidP="0084141F">
      <w:pPr>
        <w:numPr>
          <w:ilvl w:val="0"/>
          <w:numId w:val="15"/>
        </w:numPr>
        <w:contextualSpacing/>
        <w:rPr>
          <w:rFonts w:cs="Arial"/>
          <w:sz w:val="20"/>
        </w:rPr>
      </w:pPr>
      <w:r w:rsidRPr="00482FAE">
        <w:rPr>
          <w:rFonts w:cs="Arial"/>
          <w:sz w:val="20"/>
        </w:rPr>
        <w:t>Personnes prises en charge dans des dispositifs particuliers, notamment les Etablissements Publics d'Insertion de la Défense (EPIDE) et les Ecoles de la deuxième Chance (E2C)</w:t>
      </w:r>
    </w:p>
    <w:p w14:paraId="5E99EA2C" w14:textId="77777777" w:rsidR="00BC3D22" w:rsidRPr="00482FAE" w:rsidRDefault="00BC3D22" w:rsidP="0084141F">
      <w:pPr>
        <w:numPr>
          <w:ilvl w:val="0"/>
          <w:numId w:val="15"/>
        </w:numPr>
        <w:contextualSpacing/>
        <w:rPr>
          <w:rFonts w:cs="Arial"/>
          <w:sz w:val="20"/>
        </w:rPr>
      </w:pPr>
      <w:r w:rsidRPr="00482FAE">
        <w:rPr>
          <w:rFonts w:cs="Arial"/>
          <w:sz w:val="20"/>
        </w:rPr>
        <w:t>Personnes en parcours d'insertion au sein des GEIQ et respectant un autre critère d'éligibilité cité ci-dessous</w:t>
      </w:r>
    </w:p>
    <w:p w14:paraId="51B9837C" w14:textId="77777777" w:rsidR="00BC3D22" w:rsidRPr="00482FAE" w:rsidRDefault="00BC3D22" w:rsidP="00BC3D22">
      <w:pPr>
        <w:rPr>
          <w:rFonts w:cs="Arial"/>
          <w:sz w:val="20"/>
        </w:rPr>
      </w:pPr>
    </w:p>
    <w:p w14:paraId="54F5FC4B" w14:textId="77777777" w:rsidR="00BC3D22" w:rsidRPr="00482FAE" w:rsidRDefault="00BC3D22" w:rsidP="00BC3D22">
      <w:pPr>
        <w:rPr>
          <w:rFonts w:cs="Arial"/>
          <w:b/>
          <w:sz w:val="20"/>
        </w:rPr>
      </w:pPr>
      <w:r w:rsidRPr="00482FAE">
        <w:rPr>
          <w:rFonts w:cs="Arial"/>
          <w:b/>
          <w:sz w:val="20"/>
        </w:rPr>
        <w:t>Personnes répondant à des critères d'éloignement du marché du travail</w:t>
      </w:r>
    </w:p>
    <w:p w14:paraId="7BDCB7B0" w14:textId="77777777" w:rsidR="00BC3D22" w:rsidRPr="00482FAE" w:rsidRDefault="00BC3D22" w:rsidP="0084141F">
      <w:pPr>
        <w:numPr>
          <w:ilvl w:val="0"/>
          <w:numId w:val="16"/>
        </w:numPr>
        <w:contextualSpacing/>
        <w:rPr>
          <w:rFonts w:cs="Arial"/>
          <w:sz w:val="20"/>
        </w:rPr>
      </w:pPr>
      <w:r w:rsidRPr="00482FAE">
        <w:rPr>
          <w:rFonts w:cs="Arial"/>
          <w:sz w:val="20"/>
        </w:rPr>
        <w:t>Les allocataires des minimas sociaux (RSA, ASS, AAH, AI, etc.)</w:t>
      </w:r>
    </w:p>
    <w:p w14:paraId="5D7FD119" w14:textId="77777777" w:rsidR="00BC3D22" w:rsidRPr="00482FAE" w:rsidRDefault="00BC3D22" w:rsidP="0084141F">
      <w:pPr>
        <w:numPr>
          <w:ilvl w:val="0"/>
          <w:numId w:val="16"/>
        </w:numPr>
        <w:contextualSpacing/>
        <w:rPr>
          <w:rFonts w:cs="Arial"/>
          <w:sz w:val="20"/>
        </w:rPr>
      </w:pPr>
      <w:r w:rsidRPr="00482FAE">
        <w:rPr>
          <w:rFonts w:cs="Arial"/>
          <w:sz w:val="20"/>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482FAE" w:rsidRDefault="00BC3D22" w:rsidP="0084141F">
      <w:pPr>
        <w:numPr>
          <w:ilvl w:val="0"/>
          <w:numId w:val="16"/>
        </w:numPr>
        <w:contextualSpacing/>
        <w:rPr>
          <w:rFonts w:cs="Arial"/>
          <w:sz w:val="20"/>
        </w:rPr>
      </w:pPr>
      <w:r w:rsidRPr="00482FAE">
        <w:rPr>
          <w:rFonts w:cs="Arial"/>
          <w:sz w:val="20"/>
        </w:rPr>
        <w:t>Demandeurs d'emploi de longue durée (plus de 12 mois d'inscription au chômage) sans activité ou ayant travaillé moins de 6 mois dans les 12 derniers mois.</w:t>
      </w:r>
    </w:p>
    <w:p w14:paraId="1F04A2AA" w14:textId="77777777" w:rsidR="00BC3D22" w:rsidRPr="00482FAE" w:rsidRDefault="00BC3D22" w:rsidP="0084141F">
      <w:pPr>
        <w:numPr>
          <w:ilvl w:val="0"/>
          <w:numId w:val="16"/>
        </w:numPr>
        <w:contextualSpacing/>
        <w:rPr>
          <w:rFonts w:cs="Arial"/>
          <w:sz w:val="20"/>
        </w:rPr>
      </w:pPr>
      <w:r w:rsidRPr="00482FAE">
        <w:rPr>
          <w:rFonts w:cs="Arial"/>
          <w:sz w:val="20"/>
        </w:rPr>
        <w:t>Demandeurs d’emploi seniors (plus de 50 ans) inscrit à France Travail ;</w:t>
      </w:r>
    </w:p>
    <w:p w14:paraId="0FE11207" w14:textId="77777777" w:rsidR="00BC3D22" w:rsidRPr="00482FAE" w:rsidRDefault="00BC3D22" w:rsidP="0084141F">
      <w:pPr>
        <w:numPr>
          <w:ilvl w:val="0"/>
          <w:numId w:val="16"/>
        </w:numPr>
        <w:contextualSpacing/>
        <w:rPr>
          <w:rFonts w:cs="Arial"/>
          <w:sz w:val="20"/>
        </w:rPr>
      </w:pPr>
      <w:r w:rsidRPr="00482FAE">
        <w:rPr>
          <w:rFonts w:cs="Arial"/>
          <w:sz w:val="20"/>
        </w:rPr>
        <w:t>Jeunes de moins de 26 ans en recherche d'emploi :</w:t>
      </w:r>
    </w:p>
    <w:p w14:paraId="487D47D8" w14:textId="77777777" w:rsidR="00BC3D22" w:rsidRPr="00482FAE" w:rsidRDefault="00BC3D22" w:rsidP="0084141F">
      <w:pPr>
        <w:numPr>
          <w:ilvl w:val="1"/>
          <w:numId w:val="17"/>
        </w:numPr>
        <w:ind w:left="1418" w:hanging="425"/>
        <w:contextualSpacing/>
        <w:rPr>
          <w:rFonts w:cs="Arial"/>
          <w:sz w:val="20"/>
        </w:rPr>
      </w:pPr>
      <w:proofErr w:type="gramStart"/>
      <w:r w:rsidRPr="00482FAE">
        <w:rPr>
          <w:rFonts w:cs="Arial"/>
          <w:sz w:val="20"/>
        </w:rPr>
        <w:t>sans</w:t>
      </w:r>
      <w:proofErr w:type="gramEnd"/>
      <w:r w:rsidRPr="00482FAE">
        <w:rPr>
          <w:rFonts w:cs="Arial"/>
          <w:sz w:val="20"/>
        </w:rPr>
        <w:t xml:space="preserve"> qualification (infra niveau 3, soit niveau inférieur au CAP/BEP) et sortis du système scolaire depuis au moins 6 mois ;</w:t>
      </w:r>
    </w:p>
    <w:p w14:paraId="093A173E" w14:textId="77777777" w:rsidR="00BC3D22" w:rsidRPr="00482FAE" w:rsidRDefault="00BC3D22" w:rsidP="0084141F">
      <w:pPr>
        <w:numPr>
          <w:ilvl w:val="1"/>
          <w:numId w:val="17"/>
        </w:numPr>
        <w:ind w:left="1418" w:hanging="425"/>
        <w:contextualSpacing/>
        <w:rPr>
          <w:rFonts w:cs="Arial"/>
          <w:sz w:val="20"/>
        </w:rPr>
      </w:pPr>
      <w:proofErr w:type="gramStart"/>
      <w:r w:rsidRPr="00482FAE">
        <w:rPr>
          <w:rFonts w:cs="Arial"/>
          <w:sz w:val="20"/>
        </w:rPr>
        <w:t>diplômés</w:t>
      </w:r>
      <w:proofErr w:type="gramEnd"/>
      <w:r w:rsidRPr="00482FAE">
        <w:rPr>
          <w:rFonts w:cs="Arial"/>
          <w:sz w:val="20"/>
        </w:rPr>
        <w:t>, justifiant d'une période d'inactivité de 6 mois depuis leur sortie du système scolaire ou de l'enseignement supérieur ;</w:t>
      </w:r>
    </w:p>
    <w:p w14:paraId="149A5CF9" w14:textId="77777777" w:rsidR="00BC3D22" w:rsidRPr="00482FAE" w:rsidRDefault="00BC3D22" w:rsidP="0084141F">
      <w:pPr>
        <w:numPr>
          <w:ilvl w:val="0"/>
          <w:numId w:val="16"/>
        </w:numPr>
        <w:contextualSpacing/>
        <w:rPr>
          <w:rFonts w:cs="Arial"/>
          <w:sz w:val="20"/>
        </w:rPr>
      </w:pPr>
      <w:r w:rsidRPr="00482FAE">
        <w:rPr>
          <w:rFonts w:cs="Arial"/>
          <w:sz w:val="20"/>
        </w:rPr>
        <w:t>Les jeunes de moins de 26, en suivi renforcé à la mission locale (de type PACEA, Contrat d'engagement Jeune, ou tous dispositifs similaires).</w:t>
      </w:r>
    </w:p>
    <w:p w14:paraId="00ED7FD2" w14:textId="77777777" w:rsidR="00BC3D22" w:rsidRPr="00482FAE" w:rsidRDefault="00BC3D22" w:rsidP="0084141F">
      <w:pPr>
        <w:numPr>
          <w:ilvl w:val="0"/>
          <w:numId w:val="16"/>
        </w:numPr>
        <w:contextualSpacing/>
        <w:rPr>
          <w:rFonts w:cs="Arial"/>
          <w:sz w:val="20"/>
        </w:rPr>
      </w:pPr>
      <w:r w:rsidRPr="00482FAE">
        <w:rPr>
          <w:rFonts w:cs="Arial"/>
          <w:sz w:val="20"/>
        </w:rPr>
        <w:t>Les demandeurs d’emploi habitant en quartier Politique de la Ville rencontrant des difficultés d'accès à l'emploi</w:t>
      </w:r>
    </w:p>
    <w:p w14:paraId="324D5A15" w14:textId="77777777" w:rsidR="00BC3D22" w:rsidRPr="00482FAE" w:rsidRDefault="00BC3D22" w:rsidP="0084141F">
      <w:pPr>
        <w:numPr>
          <w:ilvl w:val="0"/>
          <w:numId w:val="16"/>
        </w:numPr>
        <w:contextualSpacing/>
        <w:rPr>
          <w:rFonts w:cs="Arial"/>
          <w:sz w:val="20"/>
        </w:rPr>
      </w:pPr>
      <w:r w:rsidRPr="00482FAE">
        <w:rPr>
          <w:rFonts w:cs="Arial"/>
          <w:sz w:val="20"/>
        </w:rPr>
        <w:t>Les personnes rencontrant des difficultés particulières sur proposition motivée d'un partenaire de l'emploi</w:t>
      </w:r>
    </w:p>
    <w:p w14:paraId="5C859359" w14:textId="77777777" w:rsidR="00BC3D22" w:rsidRPr="00482FAE" w:rsidRDefault="00BC3D22" w:rsidP="0084141F">
      <w:pPr>
        <w:numPr>
          <w:ilvl w:val="0"/>
          <w:numId w:val="16"/>
        </w:numPr>
        <w:contextualSpacing/>
        <w:rPr>
          <w:rFonts w:cs="Arial"/>
          <w:sz w:val="20"/>
        </w:rPr>
      </w:pPr>
      <w:r w:rsidRPr="00482FAE">
        <w:rPr>
          <w:rFonts w:cs="Arial"/>
          <w:sz w:val="20"/>
        </w:rPr>
        <w:t>Les participants du PLIE (Plan Local pour l'Insertion et l'Emploi)</w:t>
      </w:r>
    </w:p>
    <w:p w14:paraId="0B7299C2" w14:textId="77777777" w:rsidR="00BC3D22" w:rsidRPr="00482FAE" w:rsidRDefault="00BC3D22" w:rsidP="00BC3D22">
      <w:pPr>
        <w:jc w:val="both"/>
        <w:rPr>
          <w:rFonts w:cs="Arial"/>
          <w:sz w:val="20"/>
        </w:rPr>
      </w:pPr>
    </w:p>
    <w:p w14:paraId="46817028" w14:textId="77777777" w:rsidR="00BC3D22" w:rsidRPr="00482FAE" w:rsidRDefault="00BC3D22" w:rsidP="00BC3D22">
      <w:pPr>
        <w:jc w:val="both"/>
        <w:rPr>
          <w:rFonts w:cs="Arial"/>
          <w:b/>
          <w:i/>
          <w:sz w:val="20"/>
          <w:u w:val="single"/>
        </w:rPr>
      </w:pPr>
      <w:r w:rsidRPr="00482FAE">
        <w:rPr>
          <w:rFonts w:cs="Arial"/>
          <w:b/>
          <w:i/>
          <w:sz w:val="20"/>
          <w:u w:val="single"/>
        </w:rPr>
        <w:t>Le choix des bénéficiaires devra néanmoins être fait dans le respect des éventuelles restrictions d’accès au centre du CEA liées à des contraintes de sécurité.</w:t>
      </w:r>
    </w:p>
    <w:p w14:paraId="6EB88FB6" w14:textId="77777777" w:rsidR="00BC3D22" w:rsidRPr="00482FAE" w:rsidRDefault="00BC3D22" w:rsidP="00BC3D22">
      <w:pPr>
        <w:jc w:val="both"/>
        <w:rPr>
          <w:rFonts w:cs="Arial"/>
          <w:sz w:val="20"/>
        </w:rPr>
      </w:pPr>
    </w:p>
    <w:p w14:paraId="396E2983" w14:textId="77777777" w:rsidR="00BC3D22" w:rsidRPr="00482FAE" w:rsidRDefault="00BC3D22" w:rsidP="00BC3D22">
      <w:pPr>
        <w:jc w:val="both"/>
        <w:rPr>
          <w:rFonts w:cs="Arial"/>
          <w:sz w:val="20"/>
        </w:rPr>
      </w:pPr>
    </w:p>
    <w:p w14:paraId="523B4BBF" w14:textId="77777777" w:rsidR="00BC3D22" w:rsidRPr="00482FAE" w:rsidRDefault="00BC3D22" w:rsidP="00BC3D22">
      <w:pPr>
        <w:jc w:val="both"/>
        <w:rPr>
          <w:rFonts w:cs="Arial"/>
          <w:sz w:val="20"/>
        </w:rPr>
      </w:pPr>
    </w:p>
    <w:p w14:paraId="47D5D154" w14:textId="77777777" w:rsidR="00BC3D22" w:rsidRPr="00482FAE" w:rsidRDefault="00BC3D22" w:rsidP="0084141F">
      <w:pPr>
        <w:numPr>
          <w:ilvl w:val="0"/>
          <w:numId w:val="18"/>
        </w:numPr>
        <w:jc w:val="both"/>
        <w:rPr>
          <w:rFonts w:cs="Arial"/>
          <w:b/>
          <w:sz w:val="20"/>
          <w:u w:val="single"/>
        </w:rPr>
      </w:pPr>
      <w:r w:rsidRPr="00482FAE">
        <w:rPr>
          <w:rFonts w:cs="Arial"/>
          <w:b/>
          <w:sz w:val="20"/>
          <w:u w:val="single"/>
        </w:rPr>
        <w:t>VALORISATION DES HEURES</w:t>
      </w:r>
    </w:p>
    <w:p w14:paraId="70CC4F6A" w14:textId="77777777" w:rsidR="00BC3D22" w:rsidRPr="00482FAE" w:rsidRDefault="00BC3D22" w:rsidP="00BC3D22">
      <w:pPr>
        <w:ind w:left="720"/>
        <w:jc w:val="both"/>
        <w:rPr>
          <w:rFonts w:cs="Arial"/>
          <w:b/>
          <w:sz w:val="20"/>
          <w:u w:val="single"/>
        </w:rPr>
      </w:pPr>
    </w:p>
    <w:p w14:paraId="690F95C8" w14:textId="77777777" w:rsidR="00BC3D22" w:rsidRPr="00482FAE" w:rsidRDefault="00BC3D22" w:rsidP="00BC3D22">
      <w:pPr>
        <w:jc w:val="both"/>
        <w:rPr>
          <w:rFonts w:cs="Arial"/>
          <w:sz w:val="20"/>
        </w:rPr>
      </w:pPr>
      <w:r w:rsidRPr="00482FAE">
        <w:rPr>
          <w:rFonts w:cs="Arial"/>
          <w:b/>
          <w:sz w:val="20"/>
        </w:rPr>
        <w:lastRenderedPageBreak/>
        <w:t>Date de début de valorisation des heures</w:t>
      </w:r>
      <w:r w:rsidRPr="00482FAE">
        <w:rPr>
          <w:rFonts w:cs="Arial"/>
          <w:sz w:val="20"/>
        </w:rPr>
        <w:t> :</w:t>
      </w:r>
    </w:p>
    <w:p w14:paraId="15F218AA" w14:textId="77777777" w:rsidR="00BC3D22" w:rsidRPr="00482FAE" w:rsidRDefault="00BC3D22" w:rsidP="00BC3D22">
      <w:pPr>
        <w:jc w:val="both"/>
        <w:rPr>
          <w:rFonts w:cs="Arial"/>
          <w:sz w:val="20"/>
        </w:rPr>
      </w:pPr>
    </w:p>
    <w:p w14:paraId="03A8E0AB" w14:textId="77777777" w:rsidR="00BC3D22" w:rsidRPr="00482FAE" w:rsidRDefault="00BC3D22" w:rsidP="00BC3D22">
      <w:pPr>
        <w:jc w:val="both"/>
        <w:rPr>
          <w:rFonts w:cs="Arial"/>
          <w:color w:val="000000"/>
          <w:sz w:val="20"/>
        </w:rPr>
      </w:pPr>
      <w:r w:rsidRPr="00482FAE">
        <w:rPr>
          <w:rFonts w:cs="Arial"/>
          <w:sz w:val="20"/>
        </w:rPr>
        <w:t xml:space="preserve">Le recrutement de la personne prioritaire doit être postérieur à la date de notification du </w:t>
      </w:r>
      <w:r w:rsidRPr="00482FAE">
        <w:rPr>
          <w:rFonts w:cs="Arial"/>
          <w:color w:val="000000"/>
          <w:sz w:val="20"/>
        </w:rPr>
        <w:t xml:space="preserve">marché. </w:t>
      </w:r>
    </w:p>
    <w:p w14:paraId="00BFA85D" w14:textId="77777777" w:rsidR="00BC3D22" w:rsidRPr="00482FAE" w:rsidRDefault="00BC3D22" w:rsidP="00BC3D22">
      <w:pPr>
        <w:jc w:val="both"/>
        <w:rPr>
          <w:rFonts w:cs="Arial"/>
          <w:color w:val="000000"/>
          <w:sz w:val="20"/>
        </w:rPr>
      </w:pPr>
    </w:p>
    <w:p w14:paraId="53AA99A7" w14:textId="77777777" w:rsidR="00BC3D22" w:rsidRPr="00482FAE" w:rsidRDefault="00BC3D22" w:rsidP="00BC3D22">
      <w:pPr>
        <w:autoSpaceDE w:val="0"/>
        <w:autoSpaceDN w:val="0"/>
        <w:jc w:val="both"/>
        <w:rPr>
          <w:rFonts w:cs="Arial"/>
          <w:sz w:val="20"/>
        </w:rPr>
      </w:pPr>
      <w:r w:rsidRPr="00482FAE">
        <w:rPr>
          <w:rFonts w:cs="Arial"/>
          <w:sz w:val="20"/>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482FAE" w:rsidRDefault="00BC3D22" w:rsidP="00BC3D22">
      <w:pPr>
        <w:jc w:val="both"/>
        <w:rPr>
          <w:rFonts w:cs="Arial"/>
          <w:sz w:val="20"/>
        </w:rPr>
      </w:pPr>
    </w:p>
    <w:p w14:paraId="629F52A3" w14:textId="77777777" w:rsidR="00BC3D22" w:rsidRPr="00482FAE" w:rsidRDefault="00BC3D22" w:rsidP="00BC3D22">
      <w:pPr>
        <w:jc w:val="both"/>
        <w:rPr>
          <w:rFonts w:cs="Arial"/>
          <w:sz w:val="20"/>
        </w:rPr>
      </w:pPr>
      <w:r w:rsidRPr="00482FAE">
        <w:rPr>
          <w:rFonts w:cs="Arial"/>
          <w:b/>
          <w:sz w:val="20"/>
        </w:rPr>
        <w:t>Durée de valorisation</w:t>
      </w:r>
      <w:r w:rsidRPr="00482FAE">
        <w:rPr>
          <w:rFonts w:cs="Arial"/>
          <w:sz w:val="20"/>
        </w:rPr>
        <w:t> :</w:t>
      </w:r>
    </w:p>
    <w:p w14:paraId="1532187A" w14:textId="77777777" w:rsidR="00BC3D22" w:rsidRPr="00482FAE" w:rsidRDefault="00BC3D22" w:rsidP="00BC3D22">
      <w:pPr>
        <w:jc w:val="both"/>
        <w:rPr>
          <w:rFonts w:cs="Arial"/>
          <w:sz w:val="20"/>
        </w:rPr>
      </w:pPr>
      <w:r w:rsidRPr="00482FAE">
        <w:rPr>
          <w:rFonts w:cs="Arial"/>
          <w:sz w:val="20"/>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482FAE" w:rsidRDefault="00BC3D22" w:rsidP="00BC3D22">
      <w:pPr>
        <w:jc w:val="both"/>
        <w:rPr>
          <w:rFonts w:cs="Arial"/>
          <w:sz w:val="20"/>
        </w:rPr>
      </w:pPr>
      <w:r w:rsidRPr="00482FAE">
        <w:rPr>
          <w:rFonts w:cs="Arial"/>
          <w:sz w:val="20"/>
        </w:rPr>
        <w:t>Une personne reste éligible au dispositif Clause Emploi, tous employeurs confondus, sur 24 mois à compter de la date de son premier contrat lié à une clause emploi.</w:t>
      </w:r>
    </w:p>
    <w:p w14:paraId="15683A0B" w14:textId="77777777" w:rsidR="00BC3D22" w:rsidRPr="00482FAE" w:rsidRDefault="00BC3D22" w:rsidP="00BC3D22">
      <w:pPr>
        <w:jc w:val="both"/>
        <w:rPr>
          <w:rFonts w:cs="Arial"/>
          <w:color w:val="E36C0A"/>
          <w:sz w:val="20"/>
        </w:rPr>
      </w:pPr>
    </w:p>
    <w:p w14:paraId="5A8784F2" w14:textId="77777777" w:rsidR="00BC3D22" w:rsidRPr="00482FAE" w:rsidRDefault="00BC3D22" w:rsidP="00BC3D22">
      <w:pPr>
        <w:jc w:val="both"/>
        <w:rPr>
          <w:rFonts w:cs="Arial"/>
          <w:sz w:val="20"/>
        </w:rPr>
      </w:pPr>
      <w:r w:rsidRPr="00482FAE">
        <w:rPr>
          <w:rFonts w:cs="Arial"/>
          <w:b/>
          <w:sz w:val="20"/>
        </w:rPr>
        <w:t xml:space="preserve">Dans tous les cas, la validation préalable de l’éligibilité des personnes bénéficiaires de la clause devra faire l’objet d’une demande </w:t>
      </w:r>
      <w:r w:rsidRPr="00482FAE">
        <w:rPr>
          <w:rFonts w:cs="Arial"/>
          <w:sz w:val="20"/>
        </w:rPr>
        <w:t>auprès de l’équipe Clause Emploi de Grenoble-Alpes Métropole.</w:t>
      </w:r>
    </w:p>
    <w:p w14:paraId="1C0426A9" w14:textId="77777777" w:rsidR="00BC3D22" w:rsidRPr="00482FAE" w:rsidRDefault="00BC3D22" w:rsidP="00BC3D22">
      <w:pPr>
        <w:jc w:val="both"/>
        <w:rPr>
          <w:rFonts w:cs="Arial"/>
          <w:sz w:val="20"/>
        </w:rPr>
      </w:pPr>
    </w:p>
    <w:p w14:paraId="664BE6B4" w14:textId="77777777" w:rsidR="00BC3D22" w:rsidRPr="00482FAE" w:rsidRDefault="00BC3D22" w:rsidP="00BC3D22">
      <w:pPr>
        <w:jc w:val="both"/>
        <w:rPr>
          <w:rFonts w:cs="Arial"/>
          <w:sz w:val="20"/>
        </w:rPr>
      </w:pPr>
    </w:p>
    <w:p w14:paraId="08DE61E8" w14:textId="77777777" w:rsidR="00BC3D22" w:rsidRPr="00482FAE" w:rsidRDefault="00BC3D22" w:rsidP="0084141F">
      <w:pPr>
        <w:numPr>
          <w:ilvl w:val="0"/>
          <w:numId w:val="18"/>
        </w:numPr>
        <w:jc w:val="both"/>
        <w:rPr>
          <w:rFonts w:cs="Arial"/>
          <w:b/>
          <w:sz w:val="20"/>
          <w:u w:val="single"/>
        </w:rPr>
      </w:pPr>
      <w:r w:rsidRPr="00482FAE">
        <w:rPr>
          <w:rFonts w:cs="Arial"/>
          <w:b/>
          <w:sz w:val="20"/>
          <w:u w:val="single"/>
        </w:rPr>
        <w:t>MODALITES DE MISE EN OEUVRE</w:t>
      </w:r>
    </w:p>
    <w:p w14:paraId="565EC4F1" w14:textId="77777777" w:rsidR="00BC3D22" w:rsidRPr="00482FAE" w:rsidRDefault="00BC3D22" w:rsidP="00BC3D22">
      <w:pPr>
        <w:jc w:val="both"/>
        <w:rPr>
          <w:rFonts w:cs="Arial"/>
          <w:sz w:val="20"/>
        </w:rPr>
      </w:pPr>
    </w:p>
    <w:p w14:paraId="0CB62C38" w14:textId="77777777" w:rsidR="00BC3D22" w:rsidRPr="00482FAE" w:rsidRDefault="00BC3D22" w:rsidP="00BC3D22">
      <w:pPr>
        <w:jc w:val="both"/>
        <w:rPr>
          <w:rFonts w:cs="Arial"/>
          <w:sz w:val="20"/>
        </w:rPr>
      </w:pPr>
      <w:r w:rsidRPr="00482FAE">
        <w:rPr>
          <w:rFonts w:cs="Arial"/>
          <w:sz w:val="20"/>
        </w:rPr>
        <w:t>Pour satisfaire son engagement, le Titulaire peut :</w:t>
      </w:r>
    </w:p>
    <w:p w14:paraId="43CB0B94" w14:textId="77777777" w:rsidR="00BC3D22" w:rsidRPr="00482FAE" w:rsidRDefault="00BC3D22" w:rsidP="0084141F">
      <w:pPr>
        <w:numPr>
          <w:ilvl w:val="0"/>
          <w:numId w:val="11"/>
        </w:numPr>
        <w:jc w:val="both"/>
        <w:rPr>
          <w:rFonts w:cs="Arial"/>
          <w:sz w:val="20"/>
        </w:rPr>
      </w:pPr>
      <w:proofErr w:type="gramStart"/>
      <w:r w:rsidRPr="00482FAE">
        <w:rPr>
          <w:rFonts w:cs="Arial"/>
          <w:sz w:val="20"/>
        </w:rPr>
        <w:t>soit</w:t>
      </w:r>
      <w:proofErr w:type="gramEnd"/>
      <w:r w:rsidRPr="00482FAE">
        <w:rPr>
          <w:rFonts w:cs="Arial"/>
          <w:sz w:val="20"/>
        </w:rPr>
        <w:t xml:space="preserve"> recruter directement les bénéficiaires au sein des catégories listées ci-dessus ;</w:t>
      </w:r>
    </w:p>
    <w:p w14:paraId="5F87FF2F" w14:textId="77777777" w:rsidR="00BC3D22" w:rsidRPr="00482FAE" w:rsidRDefault="00BC3D22" w:rsidP="0084141F">
      <w:pPr>
        <w:numPr>
          <w:ilvl w:val="0"/>
          <w:numId w:val="11"/>
        </w:numPr>
        <w:jc w:val="both"/>
        <w:rPr>
          <w:rFonts w:cs="Arial"/>
          <w:sz w:val="20"/>
        </w:rPr>
      </w:pPr>
      <w:proofErr w:type="gramStart"/>
      <w:r w:rsidRPr="00482FAE">
        <w:rPr>
          <w:rFonts w:cs="Arial"/>
          <w:sz w:val="20"/>
        </w:rPr>
        <w:t>soit</w:t>
      </w:r>
      <w:proofErr w:type="gramEnd"/>
      <w:r w:rsidRPr="00482FAE">
        <w:rPr>
          <w:rFonts w:cs="Arial"/>
          <w:sz w:val="20"/>
        </w:rPr>
        <w:t xml:space="preserve">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482FAE" w:rsidRDefault="00BC3D22" w:rsidP="0084141F">
      <w:pPr>
        <w:numPr>
          <w:ilvl w:val="0"/>
          <w:numId w:val="11"/>
        </w:numPr>
        <w:jc w:val="both"/>
        <w:rPr>
          <w:rFonts w:cs="Arial"/>
          <w:sz w:val="20"/>
        </w:rPr>
      </w:pPr>
      <w:proofErr w:type="gramStart"/>
      <w:r w:rsidRPr="00482FAE">
        <w:rPr>
          <w:rFonts w:cs="Arial"/>
          <w:sz w:val="20"/>
        </w:rPr>
        <w:t>soit</w:t>
      </w:r>
      <w:proofErr w:type="gramEnd"/>
      <w:r w:rsidRPr="00482FAE">
        <w:rPr>
          <w:rFonts w:cs="Arial"/>
          <w:sz w:val="20"/>
        </w:rPr>
        <w:t xml:space="preserve"> recourir à un groupement d’employeurs pour l’insertion et la qualification (G.E.I.Q.) pour la réalisation de tout ou partie des heures d’insertion ;</w:t>
      </w:r>
    </w:p>
    <w:p w14:paraId="13EC3867" w14:textId="77777777" w:rsidR="00BC3D22" w:rsidRPr="00482FAE" w:rsidRDefault="00BC3D22" w:rsidP="0084141F">
      <w:pPr>
        <w:numPr>
          <w:ilvl w:val="0"/>
          <w:numId w:val="11"/>
        </w:numPr>
        <w:jc w:val="both"/>
        <w:rPr>
          <w:rFonts w:cs="Arial"/>
          <w:sz w:val="20"/>
        </w:rPr>
      </w:pPr>
      <w:proofErr w:type="gramStart"/>
      <w:r w:rsidRPr="00482FAE">
        <w:rPr>
          <w:rFonts w:cs="Arial"/>
          <w:sz w:val="20"/>
        </w:rPr>
        <w:t>soit</w:t>
      </w:r>
      <w:proofErr w:type="gramEnd"/>
      <w:r w:rsidRPr="00482FAE">
        <w:rPr>
          <w:rFonts w:cs="Arial"/>
          <w:sz w:val="20"/>
        </w:rPr>
        <w:t xml:space="preserve"> sous-traiter ou </w:t>
      </w:r>
      <w:proofErr w:type="spellStart"/>
      <w:r w:rsidRPr="00482FAE">
        <w:rPr>
          <w:rFonts w:cs="Arial"/>
          <w:sz w:val="20"/>
        </w:rPr>
        <w:t>co</w:t>
      </w:r>
      <w:proofErr w:type="spellEnd"/>
      <w:r w:rsidRPr="00482FAE">
        <w:rPr>
          <w:rFonts w:cs="Arial"/>
          <w:sz w:val="20"/>
        </w:rPr>
        <w:t>-traiter tout ou partie des heures d’insertion à une structure d’insertion par l’activité économique (SIAE) ou une structure du travail protégé ou adapté (STPA).</w:t>
      </w:r>
    </w:p>
    <w:p w14:paraId="683C70B4" w14:textId="77777777" w:rsidR="00BC3D22" w:rsidRPr="00482FAE" w:rsidRDefault="00BC3D22" w:rsidP="00BC3D22">
      <w:pPr>
        <w:jc w:val="both"/>
        <w:rPr>
          <w:rFonts w:cs="Arial"/>
          <w:sz w:val="20"/>
        </w:rPr>
      </w:pPr>
    </w:p>
    <w:p w14:paraId="3C3F01B5" w14:textId="77777777" w:rsidR="00867CA5" w:rsidRPr="00482FAE" w:rsidRDefault="00867CA5" w:rsidP="00867CA5">
      <w:pPr>
        <w:jc w:val="both"/>
        <w:rPr>
          <w:rFonts w:cs="Arial"/>
          <w:sz w:val="20"/>
        </w:rPr>
      </w:pPr>
      <w:r w:rsidRPr="00482FAE">
        <w:rPr>
          <w:rFonts w:cs="Arial"/>
          <w:sz w:val="20"/>
        </w:rPr>
        <w:t xml:space="preserve">Les coordonnées des opérateurs cités sont disponibles sur </w:t>
      </w:r>
    </w:p>
    <w:p w14:paraId="583152FF" w14:textId="77777777" w:rsidR="00867CA5" w:rsidRPr="00482FAE" w:rsidRDefault="00F71F5B" w:rsidP="00867CA5">
      <w:pPr>
        <w:jc w:val="both"/>
        <w:rPr>
          <w:rFonts w:cs="Arial"/>
          <w:sz w:val="20"/>
        </w:rPr>
      </w:pPr>
      <w:hyperlink r:id="rId26" w:anchor="par525" w:history="1">
        <w:r w:rsidR="00867CA5" w:rsidRPr="00482FAE">
          <w:rPr>
            <w:rStyle w:val="Lienhypertexte"/>
            <w:rFonts w:cs="Arial"/>
            <w:sz w:val="20"/>
          </w:rPr>
          <w:t>https://emploi.grenoblealpesmetropole.fr/102-recrutement-via-clauses-emploi.htm#par525</w:t>
        </w:r>
      </w:hyperlink>
    </w:p>
    <w:p w14:paraId="6592EE92" w14:textId="77777777" w:rsidR="00BC3D22" w:rsidRPr="00482FAE" w:rsidRDefault="00BC3D22" w:rsidP="00BC3D22">
      <w:pPr>
        <w:jc w:val="both"/>
        <w:rPr>
          <w:rFonts w:cs="Arial"/>
          <w:sz w:val="20"/>
        </w:rPr>
      </w:pPr>
    </w:p>
    <w:p w14:paraId="50D73C57" w14:textId="77777777" w:rsidR="00BC3D22" w:rsidRPr="00482FAE" w:rsidRDefault="00BC3D22" w:rsidP="00BC3D22">
      <w:pPr>
        <w:jc w:val="both"/>
        <w:rPr>
          <w:rFonts w:cs="Arial"/>
          <w:sz w:val="20"/>
        </w:rPr>
      </w:pPr>
      <w:r w:rsidRPr="00482FAE">
        <w:rPr>
          <w:rFonts w:cs="Arial"/>
          <w:sz w:val="20"/>
        </w:rPr>
        <w:t xml:space="preserve">Les offres de services et les coordonnées des SIAE et STPA sont disponibles sur les sites : </w:t>
      </w:r>
    </w:p>
    <w:p w14:paraId="6C32C59F" w14:textId="77777777" w:rsidR="00BC3D22" w:rsidRPr="00482FAE" w:rsidRDefault="00F71F5B" w:rsidP="00BC3D22">
      <w:pPr>
        <w:jc w:val="both"/>
        <w:rPr>
          <w:rFonts w:cs="Arial"/>
          <w:sz w:val="20"/>
        </w:rPr>
      </w:pPr>
      <w:hyperlink r:id="rId27" w:history="1">
        <w:r w:rsidR="00BC3D22" w:rsidRPr="00482FAE">
          <w:rPr>
            <w:rFonts w:cs="Arial"/>
            <w:color w:val="0000FF"/>
            <w:sz w:val="20"/>
            <w:u w:val="single"/>
          </w:rPr>
          <w:t>Les structures - Territoires Insertion 38 (ti38.fr)</w:t>
        </w:r>
      </w:hyperlink>
    </w:p>
    <w:p w14:paraId="72D453CD" w14:textId="77777777" w:rsidR="00BC3D22" w:rsidRPr="00482FAE" w:rsidRDefault="00F71F5B" w:rsidP="00BC3D22">
      <w:pPr>
        <w:jc w:val="both"/>
        <w:rPr>
          <w:rFonts w:cs="Arial"/>
          <w:color w:val="0000FF"/>
          <w:sz w:val="20"/>
          <w:u w:val="single"/>
        </w:rPr>
      </w:pPr>
      <w:hyperlink r:id="rId28" w:history="1">
        <w:r w:rsidR="00BC3D22" w:rsidRPr="00482FAE">
          <w:rPr>
            <w:rFonts w:cs="Arial"/>
            <w:color w:val="0000FF"/>
            <w:sz w:val="20"/>
            <w:u w:val="single"/>
          </w:rPr>
          <w:t>https://lemarche.inclusion.beta.gouv.fr/</w:t>
        </w:r>
      </w:hyperlink>
    </w:p>
    <w:p w14:paraId="569FE72B" w14:textId="77777777" w:rsidR="00BC3D22" w:rsidRPr="00482FAE" w:rsidRDefault="00BC3D22" w:rsidP="00BC3D22">
      <w:pPr>
        <w:jc w:val="both"/>
        <w:rPr>
          <w:rFonts w:cs="Arial"/>
          <w:color w:val="0000FF"/>
          <w:sz w:val="20"/>
          <w:u w:val="single"/>
        </w:rPr>
      </w:pPr>
    </w:p>
    <w:p w14:paraId="4F7434A9" w14:textId="77777777" w:rsidR="00BC3D22" w:rsidRPr="00482FAE" w:rsidRDefault="00BC3D22" w:rsidP="00BC3D22">
      <w:pPr>
        <w:jc w:val="both"/>
        <w:rPr>
          <w:rFonts w:cs="Arial"/>
          <w:color w:val="000000"/>
          <w:sz w:val="20"/>
        </w:rPr>
      </w:pPr>
    </w:p>
    <w:p w14:paraId="381521A5" w14:textId="77777777" w:rsidR="00BC3D22" w:rsidRPr="00482FAE" w:rsidRDefault="00BC3D22" w:rsidP="0084141F">
      <w:pPr>
        <w:numPr>
          <w:ilvl w:val="0"/>
          <w:numId w:val="18"/>
        </w:numPr>
        <w:jc w:val="both"/>
        <w:rPr>
          <w:rFonts w:cs="Arial"/>
          <w:b/>
          <w:sz w:val="20"/>
          <w:u w:val="single"/>
        </w:rPr>
      </w:pPr>
      <w:r w:rsidRPr="00482FAE">
        <w:rPr>
          <w:rFonts w:cs="Arial"/>
          <w:b/>
          <w:sz w:val="20"/>
          <w:u w:val="single"/>
        </w:rPr>
        <w:t>L’ACCOMPAGNEMENT DE L’ACTION</w:t>
      </w:r>
    </w:p>
    <w:p w14:paraId="1DB88026" w14:textId="77777777" w:rsidR="00BC3D22" w:rsidRPr="00482FAE" w:rsidRDefault="00BC3D22" w:rsidP="00BC3D22">
      <w:pPr>
        <w:jc w:val="both"/>
        <w:rPr>
          <w:rFonts w:cs="Arial"/>
          <w:sz w:val="20"/>
        </w:rPr>
      </w:pPr>
    </w:p>
    <w:p w14:paraId="4A18F70A" w14:textId="77777777" w:rsidR="00BC3D22" w:rsidRPr="00482FAE" w:rsidRDefault="00BC3D22" w:rsidP="00BC3D22">
      <w:pPr>
        <w:jc w:val="both"/>
        <w:rPr>
          <w:rFonts w:cs="Arial"/>
          <w:sz w:val="20"/>
        </w:rPr>
      </w:pPr>
      <w:r w:rsidRPr="00482FAE">
        <w:rPr>
          <w:rFonts w:cs="Arial"/>
          <w:sz w:val="20"/>
        </w:rPr>
        <w:t>L’équipe Clause Emploi de Grenoble-Alpes Métropole s’engage à accompagner l'entreprise titulaire du marché.</w:t>
      </w:r>
    </w:p>
    <w:p w14:paraId="3ACA0E2E" w14:textId="77777777" w:rsidR="00BC3D22" w:rsidRPr="00482FAE" w:rsidRDefault="00BC3D22" w:rsidP="00BC3D22">
      <w:pPr>
        <w:jc w:val="both"/>
        <w:rPr>
          <w:rFonts w:cs="Arial"/>
          <w:sz w:val="20"/>
        </w:rPr>
      </w:pPr>
      <w:r w:rsidRPr="00482FAE">
        <w:rPr>
          <w:rFonts w:cs="Arial"/>
          <w:sz w:val="20"/>
        </w:rPr>
        <w:t>Pour ce faire, elle mobilise, ses agents ou partenaires qui auront notamment pour mission :</w:t>
      </w:r>
    </w:p>
    <w:p w14:paraId="748EC27D" w14:textId="77777777" w:rsidR="00BC3D22" w:rsidRPr="00482FAE" w:rsidRDefault="00BC3D22" w:rsidP="0084141F">
      <w:pPr>
        <w:numPr>
          <w:ilvl w:val="0"/>
          <w:numId w:val="12"/>
        </w:numPr>
        <w:jc w:val="both"/>
        <w:rPr>
          <w:rFonts w:cs="Arial"/>
          <w:sz w:val="20"/>
        </w:rPr>
      </w:pPr>
      <w:proofErr w:type="gramStart"/>
      <w:r w:rsidRPr="00482FAE">
        <w:rPr>
          <w:rFonts w:cs="Arial"/>
          <w:sz w:val="20"/>
        </w:rPr>
        <w:t>de</w:t>
      </w:r>
      <w:proofErr w:type="gramEnd"/>
      <w:r w:rsidRPr="00482FAE">
        <w:rPr>
          <w:rFonts w:cs="Arial"/>
          <w:sz w:val="20"/>
        </w:rPr>
        <w:t xml:space="preserve"> suivre et de faciliter par tous moyens l’application de la clause, de mettre en relation les entreprises et les bénéficiaires potentiels ;</w:t>
      </w:r>
    </w:p>
    <w:p w14:paraId="23C83610" w14:textId="77777777" w:rsidR="00BC3D22" w:rsidRPr="00482FAE" w:rsidRDefault="00BC3D22" w:rsidP="0084141F">
      <w:pPr>
        <w:numPr>
          <w:ilvl w:val="0"/>
          <w:numId w:val="12"/>
        </w:numPr>
        <w:jc w:val="both"/>
        <w:rPr>
          <w:rFonts w:cs="Arial"/>
          <w:sz w:val="20"/>
        </w:rPr>
      </w:pPr>
      <w:proofErr w:type="gramStart"/>
      <w:r w:rsidRPr="00482FAE">
        <w:rPr>
          <w:rFonts w:cs="Arial"/>
          <w:sz w:val="20"/>
        </w:rPr>
        <w:t>de</w:t>
      </w:r>
      <w:proofErr w:type="gramEnd"/>
      <w:r w:rsidRPr="00482FAE">
        <w:rPr>
          <w:rFonts w:cs="Arial"/>
          <w:sz w:val="20"/>
        </w:rPr>
        <w:t xml:space="preserve"> proposer des personnes susceptibles de bénéficier des mesures d’insertion avec le concours des organismes spécialisés et d’accompagner leur suivi.</w:t>
      </w:r>
    </w:p>
    <w:p w14:paraId="52CED901" w14:textId="77777777" w:rsidR="00BC3D22" w:rsidRPr="00482FAE" w:rsidRDefault="00BC3D22" w:rsidP="0084141F">
      <w:pPr>
        <w:numPr>
          <w:ilvl w:val="0"/>
          <w:numId w:val="12"/>
        </w:numPr>
        <w:jc w:val="both"/>
        <w:rPr>
          <w:rFonts w:cs="Arial"/>
          <w:sz w:val="20"/>
        </w:rPr>
      </w:pPr>
      <w:proofErr w:type="gramStart"/>
      <w:r w:rsidRPr="00482FAE">
        <w:rPr>
          <w:rFonts w:cs="Arial"/>
          <w:sz w:val="20"/>
        </w:rPr>
        <w:t>d’informer</w:t>
      </w:r>
      <w:proofErr w:type="gramEnd"/>
      <w:r w:rsidRPr="00482FAE">
        <w:rPr>
          <w:rFonts w:cs="Arial"/>
          <w:sz w:val="20"/>
        </w:rPr>
        <w:t xml:space="preserve"> les entreprises sur les dispositifs et les accompagnements personnalisés. </w:t>
      </w:r>
    </w:p>
    <w:p w14:paraId="6467E95B" w14:textId="77777777" w:rsidR="00BC3D22" w:rsidRPr="00482FAE" w:rsidRDefault="00BC3D22" w:rsidP="0084141F">
      <w:pPr>
        <w:numPr>
          <w:ilvl w:val="0"/>
          <w:numId w:val="12"/>
        </w:numPr>
        <w:jc w:val="both"/>
        <w:rPr>
          <w:rFonts w:cs="Arial"/>
          <w:sz w:val="20"/>
        </w:rPr>
      </w:pPr>
      <w:proofErr w:type="gramStart"/>
      <w:r w:rsidRPr="00482FAE">
        <w:rPr>
          <w:rFonts w:cs="Arial"/>
          <w:sz w:val="20"/>
        </w:rPr>
        <w:t>d’étudier</w:t>
      </w:r>
      <w:proofErr w:type="gramEnd"/>
      <w:r w:rsidRPr="00482FAE">
        <w:rPr>
          <w:rFonts w:cs="Arial"/>
          <w:sz w:val="20"/>
        </w:rPr>
        <w:t xml:space="preserve"> les actions de formation professionnalisantes éventuelles, en lien avec les financeurs publics ;</w:t>
      </w:r>
    </w:p>
    <w:p w14:paraId="01703AC7" w14:textId="77777777" w:rsidR="00BC3D22" w:rsidRPr="00482FAE" w:rsidRDefault="00BC3D22" w:rsidP="0084141F">
      <w:pPr>
        <w:numPr>
          <w:ilvl w:val="0"/>
          <w:numId w:val="12"/>
        </w:numPr>
        <w:jc w:val="both"/>
        <w:rPr>
          <w:rFonts w:cs="Arial"/>
          <w:sz w:val="20"/>
        </w:rPr>
      </w:pPr>
      <w:proofErr w:type="gramStart"/>
      <w:r w:rsidRPr="00482FAE">
        <w:rPr>
          <w:rFonts w:cs="Arial"/>
          <w:sz w:val="20"/>
        </w:rPr>
        <w:t>d'aider</w:t>
      </w:r>
      <w:proofErr w:type="gramEnd"/>
      <w:r w:rsidRPr="00482FAE">
        <w:rPr>
          <w:rFonts w:cs="Arial"/>
          <w:sz w:val="20"/>
        </w:rPr>
        <w:t xml:space="preserve"> le titulaire à préciser ses besoins et les moyens par lesquels il compte réaliser ses engagements ;</w:t>
      </w:r>
    </w:p>
    <w:p w14:paraId="498B9B4A" w14:textId="77777777" w:rsidR="00BC3D22" w:rsidRPr="00482FAE" w:rsidRDefault="00BC3D22" w:rsidP="0084141F">
      <w:pPr>
        <w:numPr>
          <w:ilvl w:val="0"/>
          <w:numId w:val="12"/>
        </w:numPr>
        <w:jc w:val="both"/>
        <w:rPr>
          <w:rFonts w:cs="Arial"/>
          <w:sz w:val="20"/>
        </w:rPr>
      </w:pPr>
      <w:proofErr w:type="gramStart"/>
      <w:r w:rsidRPr="00482FAE">
        <w:rPr>
          <w:rFonts w:cs="Arial"/>
          <w:sz w:val="20"/>
        </w:rPr>
        <w:t>d'assurer</w:t>
      </w:r>
      <w:proofErr w:type="gramEnd"/>
      <w:r w:rsidRPr="00482FAE">
        <w:rPr>
          <w:rFonts w:cs="Arial"/>
          <w:sz w:val="20"/>
        </w:rPr>
        <w:t xml:space="preserve"> un suivi de l'exécution de la clause durant toute la durée du marché.</w:t>
      </w:r>
    </w:p>
    <w:p w14:paraId="0BD14C2A" w14:textId="77777777" w:rsidR="00BC3D22" w:rsidRPr="00482FAE" w:rsidRDefault="00BC3D22" w:rsidP="0084141F">
      <w:pPr>
        <w:numPr>
          <w:ilvl w:val="0"/>
          <w:numId w:val="12"/>
        </w:numPr>
        <w:jc w:val="both"/>
        <w:rPr>
          <w:rFonts w:cs="Arial"/>
          <w:sz w:val="20"/>
        </w:rPr>
      </w:pPr>
      <w:proofErr w:type="gramStart"/>
      <w:r w:rsidRPr="00482FAE">
        <w:rPr>
          <w:rFonts w:cs="Arial"/>
          <w:sz w:val="20"/>
        </w:rPr>
        <w:t>d’appuyer</w:t>
      </w:r>
      <w:proofErr w:type="gramEnd"/>
      <w:r w:rsidRPr="00482FAE">
        <w:rPr>
          <w:rFonts w:cs="Arial"/>
          <w:sz w:val="20"/>
        </w:rPr>
        <w:t xml:space="preserve"> le titulaire en cas de difficulté à mettre en œuvre la clause </w:t>
      </w:r>
    </w:p>
    <w:p w14:paraId="7763A3DF" w14:textId="77777777" w:rsidR="00BC3D22" w:rsidRPr="00482FAE" w:rsidRDefault="00BC3D22" w:rsidP="00BC3D22">
      <w:pPr>
        <w:spacing w:after="200" w:line="276" w:lineRule="auto"/>
        <w:ind w:left="360"/>
        <w:jc w:val="both"/>
        <w:rPr>
          <w:rFonts w:cs="Arial"/>
          <w:i/>
          <w:sz w:val="20"/>
        </w:rPr>
      </w:pPr>
    </w:p>
    <w:p w14:paraId="4492A031" w14:textId="77777777" w:rsidR="00BC3D22" w:rsidRPr="00482FAE" w:rsidRDefault="00BC3D22" w:rsidP="0084141F">
      <w:pPr>
        <w:numPr>
          <w:ilvl w:val="0"/>
          <w:numId w:val="18"/>
        </w:numPr>
        <w:jc w:val="both"/>
        <w:rPr>
          <w:rFonts w:cs="Arial"/>
          <w:b/>
          <w:sz w:val="20"/>
          <w:u w:val="single"/>
        </w:rPr>
      </w:pPr>
      <w:r w:rsidRPr="00482FAE">
        <w:rPr>
          <w:rFonts w:cs="Arial"/>
          <w:b/>
          <w:sz w:val="20"/>
          <w:u w:val="single"/>
        </w:rPr>
        <w:t>SUIVI ET CONTROLE DE LA CLAUSE EMPLOI</w:t>
      </w:r>
    </w:p>
    <w:p w14:paraId="48184D25" w14:textId="77777777" w:rsidR="00BC3D22" w:rsidRPr="00482FAE" w:rsidRDefault="00BC3D22" w:rsidP="00BC3D22">
      <w:pPr>
        <w:jc w:val="both"/>
        <w:rPr>
          <w:rFonts w:cs="Arial"/>
          <w:sz w:val="20"/>
        </w:rPr>
      </w:pPr>
    </w:p>
    <w:p w14:paraId="67545A02" w14:textId="77777777" w:rsidR="00BC3D22" w:rsidRPr="00482FAE" w:rsidRDefault="00BC3D22" w:rsidP="00BC3D22">
      <w:pPr>
        <w:jc w:val="both"/>
        <w:rPr>
          <w:rFonts w:cs="Arial"/>
          <w:sz w:val="20"/>
        </w:rPr>
      </w:pPr>
      <w:r w:rsidRPr="00482FAE">
        <w:rPr>
          <w:rFonts w:cs="Arial"/>
          <w:sz w:val="20"/>
        </w:rPr>
        <w:lastRenderedPageBreak/>
        <w:t>Pendant et à l’issue du marché, le CEA</w:t>
      </w:r>
      <w:r w:rsidRPr="00482FAE">
        <w:rPr>
          <w:rFonts w:cs="Arial"/>
          <w:b/>
          <w:color w:val="FF0000"/>
          <w:sz w:val="20"/>
        </w:rPr>
        <w:t xml:space="preserve"> </w:t>
      </w:r>
      <w:r w:rsidRPr="00482FAE">
        <w:rPr>
          <w:rFonts w:cs="Arial"/>
          <w:sz w:val="20"/>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482FAE" w:rsidRDefault="00BC3D22" w:rsidP="00BC3D22">
      <w:pPr>
        <w:jc w:val="both"/>
        <w:rPr>
          <w:rFonts w:cs="Arial"/>
          <w:sz w:val="20"/>
        </w:rPr>
      </w:pPr>
    </w:p>
    <w:p w14:paraId="72B827A2" w14:textId="77777777" w:rsidR="00BC3D22" w:rsidRPr="00482FAE" w:rsidRDefault="00BC3D22" w:rsidP="00BC3D22">
      <w:pPr>
        <w:ind w:firstLine="708"/>
        <w:jc w:val="both"/>
        <w:rPr>
          <w:rFonts w:cs="Arial"/>
          <w:b/>
          <w:sz w:val="20"/>
          <w:u w:val="single"/>
        </w:rPr>
      </w:pPr>
      <w:r w:rsidRPr="00482FAE">
        <w:rPr>
          <w:rFonts w:cs="Arial"/>
          <w:b/>
          <w:sz w:val="20"/>
          <w:u w:val="single"/>
        </w:rPr>
        <w:t>Au démarrage du marché</w:t>
      </w:r>
    </w:p>
    <w:p w14:paraId="1DD57773" w14:textId="77777777" w:rsidR="00BC3D22" w:rsidRPr="00482FAE" w:rsidRDefault="00BC3D22" w:rsidP="00BC3D22">
      <w:pPr>
        <w:jc w:val="both"/>
        <w:rPr>
          <w:rFonts w:cs="Arial"/>
          <w:sz w:val="20"/>
        </w:rPr>
      </w:pPr>
    </w:p>
    <w:p w14:paraId="21544B86" w14:textId="77777777" w:rsidR="00BC3D22" w:rsidRPr="00482FAE" w:rsidRDefault="00BC3D22" w:rsidP="00BC3D22">
      <w:pPr>
        <w:jc w:val="both"/>
        <w:rPr>
          <w:rFonts w:cs="Arial"/>
          <w:sz w:val="20"/>
        </w:rPr>
      </w:pPr>
      <w:r w:rsidRPr="00482FAE">
        <w:rPr>
          <w:rFonts w:cs="Arial"/>
          <w:sz w:val="20"/>
        </w:rPr>
        <w:t xml:space="preserve">Dans un </w:t>
      </w:r>
      <w:r w:rsidRPr="00482FAE">
        <w:rPr>
          <w:rFonts w:cs="Arial"/>
          <w:b/>
          <w:sz w:val="20"/>
        </w:rPr>
        <w:t>délai de 1 mois à compter de la date de notification du marché ou de l'ordre de service N° 1 – début de la phase de préparation du chantier –</w:t>
      </w:r>
      <w:r w:rsidRPr="00482FAE">
        <w:rPr>
          <w:rFonts w:cs="Arial"/>
          <w:sz w:val="20"/>
        </w:rPr>
        <w:t xml:space="preserve"> le Titulaire informe par courriel l’équipe Clause Emploi de Grenoble Alpes Métropole des dispositions qu'elle compte prendre pour assurer le respect de la clause emploi.</w:t>
      </w:r>
    </w:p>
    <w:p w14:paraId="39E217DD" w14:textId="77777777" w:rsidR="00BC3D22" w:rsidRPr="00482FAE" w:rsidRDefault="00BC3D22" w:rsidP="00BC3D22">
      <w:pPr>
        <w:jc w:val="both"/>
        <w:rPr>
          <w:rFonts w:cs="Arial"/>
          <w:sz w:val="20"/>
        </w:rPr>
      </w:pPr>
    </w:p>
    <w:p w14:paraId="31BA5E5D" w14:textId="77777777" w:rsidR="00BC3D22" w:rsidRPr="00482FAE" w:rsidRDefault="00BC3D22" w:rsidP="00BC3D22">
      <w:pPr>
        <w:jc w:val="both"/>
        <w:rPr>
          <w:rFonts w:cs="Arial"/>
          <w:sz w:val="20"/>
        </w:rPr>
      </w:pPr>
      <w:r w:rsidRPr="00482FAE">
        <w:rPr>
          <w:rFonts w:cs="Arial"/>
          <w:sz w:val="20"/>
        </w:rPr>
        <w:t>En cas de sous-traitance, le titulaire informe l’équipe clause emploi de la répartition des heures sous-traitée dès le démarrage de l’intervention du sous-traitant.</w:t>
      </w:r>
    </w:p>
    <w:p w14:paraId="55C2F0E6" w14:textId="77777777" w:rsidR="00BC3D22" w:rsidRPr="00482FAE" w:rsidRDefault="00BC3D22" w:rsidP="00BC3D22">
      <w:pPr>
        <w:jc w:val="both"/>
        <w:rPr>
          <w:rFonts w:cs="Arial"/>
          <w:sz w:val="20"/>
        </w:rPr>
      </w:pPr>
    </w:p>
    <w:p w14:paraId="32A07C99" w14:textId="77777777" w:rsidR="00BC3D22" w:rsidRPr="00482FAE" w:rsidRDefault="00BC3D22" w:rsidP="00BC3D22">
      <w:pPr>
        <w:ind w:firstLine="708"/>
        <w:jc w:val="both"/>
        <w:rPr>
          <w:rFonts w:cs="Arial"/>
          <w:b/>
          <w:sz w:val="20"/>
          <w:u w:val="single"/>
        </w:rPr>
      </w:pPr>
      <w:r w:rsidRPr="00482FAE">
        <w:rPr>
          <w:rFonts w:cs="Arial"/>
          <w:b/>
          <w:sz w:val="20"/>
          <w:u w:val="single"/>
        </w:rPr>
        <w:t>Avant l’embauche</w:t>
      </w:r>
    </w:p>
    <w:p w14:paraId="51D8D9A4" w14:textId="77777777" w:rsidR="00BC3D22" w:rsidRPr="00482FAE" w:rsidRDefault="00BC3D22" w:rsidP="00BC3D22">
      <w:pPr>
        <w:jc w:val="both"/>
        <w:rPr>
          <w:rFonts w:cs="Arial"/>
          <w:sz w:val="20"/>
        </w:rPr>
      </w:pPr>
    </w:p>
    <w:p w14:paraId="07223D2D" w14:textId="77777777" w:rsidR="00BC3D22" w:rsidRPr="00482FAE" w:rsidRDefault="00BC3D22" w:rsidP="00BC3D22">
      <w:pPr>
        <w:jc w:val="both"/>
        <w:rPr>
          <w:rFonts w:cs="Arial"/>
          <w:sz w:val="20"/>
        </w:rPr>
      </w:pPr>
      <w:r w:rsidRPr="00482FAE">
        <w:rPr>
          <w:rFonts w:cs="Arial"/>
          <w:sz w:val="20"/>
        </w:rPr>
        <w:t xml:space="preserve">Le Titulaire informe par mail l’équipe clause emploi de l’embauche à venir (date de démarrage et durée de la mission, partenaire éventuel). </w:t>
      </w:r>
    </w:p>
    <w:p w14:paraId="47919D98" w14:textId="77777777" w:rsidR="00BC3D22" w:rsidRPr="00482FAE" w:rsidRDefault="00BC3D22" w:rsidP="0084141F">
      <w:pPr>
        <w:numPr>
          <w:ilvl w:val="0"/>
          <w:numId w:val="14"/>
        </w:numPr>
        <w:contextualSpacing/>
        <w:jc w:val="both"/>
        <w:rPr>
          <w:rFonts w:cs="Arial"/>
          <w:sz w:val="20"/>
        </w:rPr>
      </w:pPr>
      <w:r w:rsidRPr="00482FAE">
        <w:rPr>
          <w:rFonts w:cs="Arial"/>
          <w:sz w:val="20"/>
        </w:rPr>
        <w:t>Dans le cas d’un recrutement direct, le Titulaire envoie les documents permettant la vérification de l’éligibilité (liste des documents concernés sur emploi.grenoblealpesmetropole.fr)</w:t>
      </w:r>
    </w:p>
    <w:p w14:paraId="3857BD8A" w14:textId="77777777" w:rsidR="00BC3D22" w:rsidRPr="00482FAE" w:rsidRDefault="00BC3D22" w:rsidP="0084141F">
      <w:pPr>
        <w:numPr>
          <w:ilvl w:val="0"/>
          <w:numId w:val="14"/>
        </w:numPr>
        <w:contextualSpacing/>
        <w:jc w:val="both"/>
        <w:rPr>
          <w:rFonts w:cs="Arial"/>
          <w:sz w:val="20"/>
        </w:rPr>
      </w:pPr>
      <w:proofErr w:type="gramStart"/>
      <w:r w:rsidRPr="00482FAE">
        <w:rPr>
          <w:rFonts w:cs="Arial"/>
          <w:sz w:val="20"/>
        </w:rPr>
        <w:t>en</w:t>
      </w:r>
      <w:proofErr w:type="gramEnd"/>
      <w:r w:rsidRPr="00482FAE">
        <w:rPr>
          <w:rFonts w:cs="Arial"/>
          <w:sz w:val="20"/>
        </w:rPr>
        <w:t xml:space="preserve">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482FAE" w:rsidRDefault="00BC3D22" w:rsidP="0084141F">
      <w:pPr>
        <w:numPr>
          <w:ilvl w:val="0"/>
          <w:numId w:val="14"/>
        </w:numPr>
        <w:contextualSpacing/>
        <w:jc w:val="both"/>
        <w:rPr>
          <w:rFonts w:cs="Arial"/>
          <w:sz w:val="20"/>
        </w:rPr>
      </w:pPr>
      <w:proofErr w:type="gramStart"/>
      <w:r w:rsidRPr="00482FAE">
        <w:rPr>
          <w:rFonts w:cs="Arial"/>
          <w:sz w:val="20"/>
        </w:rPr>
        <w:t>en</w:t>
      </w:r>
      <w:proofErr w:type="gramEnd"/>
      <w:r w:rsidRPr="00482FAE">
        <w:rPr>
          <w:rFonts w:cs="Arial"/>
          <w:sz w:val="20"/>
        </w:rPr>
        <w:t xml:space="preserve"> cas de sous-traitance à une SIAE ou une STPA, le titulaire informe le partenaire de son obligation clause emploi et des modalités de suivi de la clause emploi.</w:t>
      </w:r>
    </w:p>
    <w:p w14:paraId="76EAB138" w14:textId="77777777" w:rsidR="00BC3D22" w:rsidRPr="00482FAE" w:rsidRDefault="00BC3D22" w:rsidP="00BC3D22">
      <w:pPr>
        <w:spacing w:line="260" w:lineRule="atLeast"/>
        <w:ind w:left="720"/>
        <w:contextualSpacing/>
        <w:jc w:val="both"/>
        <w:rPr>
          <w:rFonts w:cs="Arial"/>
          <w:sz w:val="20"/>
        </w:rPr>
      </w:pPr>
    </w:p>
    <w:p w14:paraId="249DBA9D" w14:textId="77777777" w:rsidR="00BC3D22" w:rsidRPr="00482FAE" w:rsidRDefault="00BC3D22" w:rsidP="00BC3D22">
      <w:pPr>
        <w:ind w:firstLine="360"/>
        <w:jc w:val="both"/>
        <w:rPr>
          <w:rFonts w:cs="Arial"/>
          <w:b/>
          <w:sz w:val="20"/>
          <w:u w:val="single"/>
        </w:rPr>
      </w:pPr>
      <w:r w:rsidRPr="00482FAE">
        <w:rPr>
          <w:rFonts w:cs="Arial"/>
          <w:b/>
          <w:sz w:val="20"/>
          <w:u w:val="single"/>
        </w:rPr>
        <w:t>Au moment de l’embauche ou au plus tard 1 mois avant la fin du marché :</w:t>
      </w:r>
    </w:p>
    <w:p w14:paraId="520CE9E2" w14:textId="77777777" w:rsidR="00BC3D22" w:rsidRPr="00482FAE" w:rsidRDefault="00BC3D22" w:rsidP="00BC3D22">
      <w:pPr>
        <w:jc w:val="both"/>
        <w:rPr>
          <w:rFonts w:cs="Arial"/>
          <w:sz w:val="20"/>
        </w:rPr>
      </w:pPr>
    </w:p>
    <w:p w14:paraId="54755C91" w14:textId="77777777" w:rsidR="00BC3D22" w:rsidRPr="00482FAE" w:rsidRDefault="00BC3D22" w:rsidP="00BC3D22">
      <w:pPr>
        <w:jc w:val="both"/>
        <w:rPr>
          <w:rFonts w:cs="Arial"/>
          <w:sz w:val="20"/>
        </w:rPr>
      </w:pPr>
      <w:r w:rsidRPr="00482FAE">
        <w:rPr>
          <w:rFonts w:cs="Arial"/>
          <w:sz w:val="20"/>
        </w:rPr>
        <w:t>Le titulaire informe l’équipe clause emploi de la réalisation de son engagement :</w:t>
      </w:r>
    </w:p>
    <w:p w14:paraId="356CFBDF" w14:textId="77777777" w:rsidR="00BC3D22" w:rsidRPr="00482FAE" w:rsidRDefault="00BC3D22" w:rsidP="0084141F">
      <w:pPr>
        <w:numPr>
          <w:ilvl w:val="0"/>
          <w:numId w:val="14"/>
        </w:numPr>
        <w:contextualSpacing/>
        <w:jc w:val="both"/>
        <w:rPr>
          <w:rFonts w:cs="Arial"/>
          <w:sz w:val="20"/>
        </w:rPr>
      </w:pPr>
      <w:r w:rsidRPr="00482FAE">
        <w:rPr>
          <w:rFonts w:cs="Arial"/>
          <w:sz w:val="20"/>
        </w:rPr>
        <w:t>En cas d’embauche directe : envoi du contrat de travail</w:t>
      </w:r>
    </w:p>
    <w:p w14:paraId="310761A5" w14:textId="77777777" w:rsidR="00BC3D22" w:rsidRPr="00482FAE" w:rsidRDefault="00BC3D22" w:rsidP="0084141F">
      <w:pPr>
        <w:numPr>
          <w:ilvl w:val="0"/>
          <w:numId w:val="14"/>
        </w:numPr>
        <w:contextualSpacing/>
        <w:jc w:val="both"/>
        <w:rPr>
          <w:rFonts w:cs="Arial"/>
          <w:sz w:val="20"/>
        </w:rPr>
      </w:pPr>
      <w:r w:rsidRPr="00482FAE">
        <w:rPr>
          <w:rFonts w:cs="Arial"/>
          <w:sz w:val="20"/>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482FAE" w:rsidRDefault="00BC3D22" w:rsidP="00BC3D22">
      <w:pPr>
        <w:jc w:val="both"/>
        <w:rPr>
          <w:rFonts w:cs="Arial"/>
          <w:b/>
          <w:sz w:val="20"/>
        </w:rPr>
      </w:pPr>
    </w:p>
    <w:p w14:paraId="5A05F19B" w14:textId="77777777" w:rsidR="00BC3D22" w:rsidRPr="00482FAE" w:rsidRDefault="00BC3D22" w:rsidP="00BC3D22">
      <w:pPr>
        <w:jc w:val="both"/>
        <w:rPr>
          <w:rFonts w:cs="Arial"/>
          <w:sz w:val="20"/>
        </w:rPr>
      </w:pPr>
    </w:p>
    <w:p w14:paraId="3112AD97" w14:textId="77777777" w:rsidR="00BC3D22" w:rsidRPr="00482FAE" w:rsidRDefault="00BC3D22" w:rsidP="00BC3D22">
      <w:pPr>
        <w:jc w:val="both"/>
        <w:rPr>
          <w:rFonts w:cs="Arial"/>
          <w:b/>
          <w:sz w:val="20"/>
          <w:u w:val="single"/>
        </w:rPr>
      </w:pPr>
      <w:r w:rsidRPr="00482FAE">
        <w:rPr>
          <w:rFonts w:cs="Arial"/>
          <w:b/>
          <w:sz w:val="20"/>
          <w:u w:val="single"/>
        </w:rPr>
        <w:t>6. INFORMATIONS RELATIVES AUX DONNEES PERSONNELLES</w:t>
      </w:r>
    </w:p>
    <w:p w14:paraId="349A4203" w14:textId="77777777" w:rsidR="00BC3D22" w:rsidRPr="00482FAE" w:rsidRDefault="00BC3D22" w:rsidP="00BC3D22">
      <w:pPr>
        <w:jc w:val="both"/>
        <w:rPr>
          <w:rFonts w:cs="Arial"/>
          <w:b/>
          <w:sz w:val="20"/>
          <w:u w:val="single"/>
        </w:rPr>
      </w:pPr>
    </w:p>
    <w:p w14:paraId="1CE343DC" w14:textId="77777777" w:rsidR="00BC3D22" w:rsidRPr="00482FAE" w:rsidRDefault="00BC3D22" w:rsidP="00BC3D22">
      <w:pPr>
        <w:spacing w:after="120"/>
        <w:jc w:val="both"/>
        <w:rPr>
          <w:rFonts w:cs="Arial"/>
          <w:sz w:val="20"/>
        </w:rPr>
      </w:pPr>
      <w:r w:rsidRPr="00482FAE">
        <w:rPr>
          <w:rFonts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482FAE">
        <w:rPr>
          <w:rFonts w:cs="Arial"/>
          <w:sz w:val="20"/>
        </w:rPr>
        <w:t>Cityzen</w:t>
      </w:r>
      <w:proofErr w:type="spellEnd"/>
      <w:r w:rsidRPr="00482FAE">
        <w:rPr>
          <w:rFonts w:cs="Arial"/>
          <w:sz w:val="20"/>
        </w:rPr>
        <w:t xml:space="preserve"> du Groupe UP à la demande de l’Alliance Villes Emploi, qui a fait l’objet d’une déclaration à la CNIL.</w:t>
      </w:r>
    </w:p>
    <w:p w14:paraId="55AF0F6F" w14:textId="77777777" w:rsidR="00BC3D22" w:rsidRPr="00482FAE" w:rsidRDefault="00BC3D22" w:rsidP="00BC3D22">
      <w:pPr>
        <w:spacing w:after="120"/>
        <w:jc w:val="both"/>
        <w:rPr>
          <w:rFonts w:cs="Arial"/>
          <w:sz w:val="20"/>
        </w:rPr>
      </w:pPr>
      <w:r w:rsidRPr="00482FAE">
        <w:rPr>
          <w:rFonts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482FAE" w:rsidRDefault="00BC3D22" w:rsidP="00BC3D22">
      <w:pPr>
        <w:spacing w:after="120"/>
        <w:jc w:val="both"/>
        <w:rPr>
          <w:rFonts w:cs="Arial"/>
          <w:sz w:val="20"/>
        </w:rPr>
      </w:pPr>
      <w:r w:rsidRPr="00482FAE">
        <w:rPr>
          <w:rFonts w:cs="Arial"/>
          <w:sz w:val="20"/>
        </w:rPr>
        <w:t>Grenoble-Alpes Métropole est responsable du traitement des données collectées.</w:t>
      </w:r>
    </w:p>
    <w:p w14:paraId="0CF8B5F0" w14:textId="77777777" w:rsidR="00BC3D22" w:rsidRPr="00482FAE" w:rsidRDefault="00BC3D22" w:rsidP="00BC3D22">
      <w:pPr>
        <w:spacing w:before="60" w:after="120"/>
        <w:rPr>
          <w:rFonts w:eastAsia="Calibri" w:cs="Arial"/>
          <w:iCs/>
          <w:color w:val="000000"/>
          <w:kern w:val="24"/>
          <w:sz w:val="20"/>
        </w:rPr>
      </w:pPr>
      <w:r w:rsidRPr="00482FAE">
        <w:rPr>
          <w:rFonts w:eastAsia="Calibri" w:cs="Arial"/>
          <w:iCs/>
          <w:color w:val="000000"/>
          <w:kern w:val="24"/>
          <w:sz w:val="20"/>
        </w:rPr>
        <w:t>Le traitement est nécessaire à l’établissement de la relation contractuelle entre le titulaire et le CEA</w:t>
      </w:r>
      <w:r w:rsidRPr="00482FAE">
        <w:rPr>
          <w:rFonts w:eastAsia="Calibri" w:cs="Arial"/>
          <w:b/>
          <w:iCs/>
          <w:color w:val="FF0000"/>
          <w:kern w:val="24"/>
          <w:sz w:val="20"/>
        </w:rPr>
        <w:t>,</w:t>
      </w:r>
    </w:p>
    <w:p w14:paraId="3C687AE0" w14:textId="77777777" w:rsidR="00BC3D22" w:rsidRPr="00482FAE" w:rsidRDefault="00BC3D22" w:rsidP="00BC3D22">
      <w:pPr>
        <w:spacing w:after="120"/>
        <w:jc w:val="both"/>
        <w:rPr>
          <w:rFonts w:cs="Arial"/>
          <w:sz w:val="20"/>
        </w:rPr>
      </w:pPr>
      <w:r w:rsidRPr="00482FAE">
        <w:rPr>
          <w:rFonts w:cs="Arial"/>
          <w:sz w:val="20"/>
        </w:rPr>
        <w:t>Les données sont conservées pendant une durée de 48 mois à partir du 1er jour de la mise en poste du bénéficiaire et 24 mois après la fin de la période concernée.</w:t>
      </w:r>
    </w:p>
    <w:p w14:paraId="0F3EB02E" w14:textId="77777777" w:rsidR="00BC3D22" w:rsidRPr="00482FAE" w:rsidRDefault="00BC3D22" w:rsidP="00BC3D22">
      <w:pPr>
        <w:spacing w:after="120"/>
        <w:jc w:val="both"/>
        <w:rPr>
          <w:rFonts w:cs="Arial"/>
          <w:sz w:val="20"/>
        </w:rPr>
      </w:pPr>
      <w:r w:rsidRPr="00482FAE">
        <w:rPr>
          <w:rFonts w:cs="Arial"/>
          <w:sz w:val="20"/>
        </w:rPr>
        <w:t>Ces données sont destinées à l’équipe Clause Emploi de Grenoble-Alpes Métropole et aux organismes partenaires emploi - insertion susceptibles d’intervenir et d’accompagner les démarches.</w:t>
      </w:r>
    </w:p>
    <w:p w14:paraId="72F98F27" w14:textId="77777777" w:rsidR="00BC3D22" w:rsidRPr="00482FAE" w:rsidRDefault="00BC3D22" w:rsidP="00BC3D22">
      <w:pPr>
        <w:spacing w:after="120"/>
        <w:jc w:val="both"/>
        <w:rPr>
          <w:rFonts w:cs="Arial"/>
          <w:sz w:val="20"/>
        </w:rPr>
      </w:pPr>
      <w:r w:rsidRPr="00482FAE">
        <w:rPr>
          <w:rFonts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29" w:history="1">
        <w:r w:rsidRPr="00482FAE">
          <w:rPr>
            <w:rFonts w:cs="Arial"/>
            <w:color w:val="0000FF"/>
            <w:sz w:val="20"/>
            <w:u w:val="single"/>
          </w:rPr>
          <w:t>clause.emploi@grenoblealpesmetropole.fr</w:t>
        </w:r>
      </w:hyperlink>
      <w:r w:rsidRPr="00482FAE">
        <w:rPr>
          <w:rFonts w:cs="Arial"/>
          <w:sz w:val="20"/>
        </w:rPr>
        <w:t xml:space="preserve"> ou en contactant le Délégué à la protection des données :</w:t>
      </w:r>
    </w:p>
    <w:p w14:paraId="6AF5BF14" w14:textId="77777777" w:rsidR="00BC3D22" w:rsidRPr="00482FAE" w:rsidRDefault="00BC3D22" w:rsidP="0084141F">
      <w:pPr>
        <w:numPr>
          <w:ilvl w:val="0"/>
          <w:numId w:val="13"/>
        </w:numPr>
        <w:spacing w:after="120"/>
        <w:contextualSpacing/>
        <w:jc w:val="both"/>
        <w:rPr>
          <w:rFonts w:cs="Arial"/>
          <w:sz w:val="20"/>
        </w:rPr>
      </w:pPr>
      <w:r w:rsidRPr="00482FAE">
        <w:rPr>
          <w:rFonts w:cs="Arial"/>
          <w:sz w:val="20"/>
        </w:rPr>
        <w:t xml:space="preserve">DPO par </w:t>
      </w:r>
      <w:hyperlink r:id="rId30" w:history="1">
        <w:r w:rsidRPr="00482FAE">
          <w:rPr>
            <w:rFonts w:cs="Arial"/>
            <w:color w:val="0000FF"/>
            <w:sz w:val="20"/>
            <w:u w:val="single"/>
          </w:rPr>
          <w:t>voie électronique</w:t>
        </w:r>
      </w:hyperlink>
      <w:r w:rsidRPr="00482FAE">
        <w:rPr>
          <w:rFonts w:cs="Arial"/>
          <w:sz w:val="20"/>
        </w:rPr>
        <w:t xml:space="preserve"> (formulaire sur demarches.grenoblealpesmetropole.fr) ;</w:t>
      </w:r>
    </w:p>
    <w:p w14:paraId="70B06277" w14:textId="77777777" w:rsidR="00BC3D22" w:rsidRPr="00482FAE" w:rsidRDefault="00BC3D22" w:rsidP="0084141F">
      <w:pPr>
        <w:numPr>
          <w:ilvl w:val="0"/>
          <w:numId w:val="13"/>
        </w:numPr>
        <w:spacing w:after="120"/>
        <w:contextualSpacing/>
        <w:jc w:val="both"/>
        <w:rPr>
          <w:rFonts w:cs="Arial"/>
          <w:sz w:val="20"/>
        </w:rPr>
      </w:pPr>
      <w:r w:rsidRPr="00482FAE">
        <w:rPr>
          <w:rFonts w:cs="Arial"/>
          <w:sz w:val="20"/>
        </w:rPr>
        <w:t xml:space="preserve">Ou par courrier postal à l’adresse suivante : </w:t>
      </w:r>
    </w:p>
    <w:p w14:paraId="39BE6757" w14:textId="77777777" w:rsidR="00BC3D22" w:rsidRPr="00482FAE" w:rsidRDefault="00BC3D22" w:rsidP="00BC3D22">
      <w:pPr>
        <w:jc w:val="both"/>
        <w:rPr>
          <w:rFonts w:cs="Arial"/>
          <w:sz w:val="20"/>
        </w:rPr>
      </w:pPr>
      <w:r w:rsidRPr="00482FAE">
        <w:rPr>
          <w:rFonts w:cs="Arial"/>
          <w:sz w:val="20"/>
        </w:rPr>
        <w:lastRenderedPageBreak/>
        <w:t>Le délégué à la protection des données</w:t>
      </w:r>
    </w:p>
    <w:p w14:paraId="588F5509" w14:textId="77777777" w:rsidR="00BC3D22" w:rsidRPr="00482FAE" w:rsidRDefault="00BC3D22" w:rsidP="00BC3D22">
      <w:pPr>
        <w:jc w:val="both"/>
        <w:rPr>
          <w:rFonts w:cs="Arial"/>
          <w:sz w:val="20"/>
        </w:rPr>
      </w:pPr>
      <w:r w:rsidRPr="00482FAE">
        <w:rPr>
          <w:rFonts w:cs="Arial"/>
          <w:sz w:val="20"/>
        </w:rPr>
        <w:t>Grenoble-Alpes Métropole - Le Forum</w:t>
      </w:r>
    </w:p>
    <w:p w14:paraId="0DBE31B5" w14:textId="77777777" w:rsidR="00BC3D22" w:rsidRPr="00482FAE" w:rsidRDefault="00BC3D22" w:rsidP="00BC3D22">
      <w:pPr>
        <w:spacing w:after="120"/>
        <w:jc w:val="both"/>
        <w:rPr>
          <w:rFonts w:cs="Arial"/>
          <w:sz w:val="20"/>
        </w:rPr>
      </w:pPr>
      <w:r w:rsidRPr="00482FAE">
        <w:rPr>
          <w:rFonts w:cs="Arial"/>
          <w:sz w:val="20"/>
        </w:rPr>
        <w:t>3, rue Malakoff - CS 50053 - 38031 Grenoble cedex</w:t>
      </w:r>
    </w:p>
    <w:p w14:paraId="5485B4C2" w14:textId="77777777" w:rsidR="00BC3D22" w:rsidRPr="00482FAE" w:rsidRDefault="00BC3D22" w:rsidP="00BC3D22">
      <w:pPr>
        <w:spacing w:after="120"/>
        <w:jc w:val="both"/>
        <w:rPr>
          <w:rFonts w:cs="Arial"/>
          <w:sz w:val="20"/>
        </w:rPr>
      </w:pPr>
      <w:r w:rsidRPr="00482FAE">
        <w:rPr>
          <w:rFonts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482FAE">
        <w:rPr>
          <w:rFonts w:cs="Arial"/>
          <w:sz w:val="20"/>
        </w:rPr>
        <w:t>La non-fourniture ou la non-autorisation de la transmission de ces informations entraînera l’impossibilité de donner une suite à ce positionnement sur le dispositif clause emploi.</w:t>
      </w:r>
    </w:p>
    <w:sectPr w:rsidR="00BC3D22" w:rsidRPr="00BC3D22" w:rsidSect="00884628">
      <w:footerReference w:type="default" r:id="rId31"/>
      <w:pgSz w:w="11906" w:h="16838"/>
      <w:pgMar w:top="719" w:right="1418" w:bottom="1079" w:left="141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SCHEIWE Enzo" w:date="2026-02-09T12:10:00Z" w:initials="SE">
    <w:p w14:paraId="23C28E71" w14:textId="16AED938" w:rsidR="00583355" w:rsidRDefault="00583355">
      <w:pPr>
        <w:pStyle w:val="Commentaire"/>
      </w:pPr>
      <w:r>
        <w:rPr>
          <w:rStyle w:val="Marquedecommentaire"/>
        </w:rPr>
        <w:annotationRef/>
      </w:r>
      <w:r>
        <w:t xml:space="preserve">Cette date est donnée à titre indicative et est susceptible de changer à quelques jours près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C28E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344D2F" w16cex:dateUtc="2026-02-09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C28E71" w16cid:durableId="2D344D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Futura">
    <w:altName w:val="Lucida Sans Unicode"/>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6EEC5C38"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DA1619">
      <w:rPr>
        <w:sz w:val="16"/>
        <w:szCs w:val="16"/>
      </w:rPr>
      <w:t>B26-00113-ES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7"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1"/>
  </w:num>
  <w:num w:numId="4">
    <w:abstractNumId w:val="5"/>
  </w:num>
  <w:num w:numId="5">
    <w:abstractNumId w:val="17"/>
  </w:num>
  <w:num w:numId="6">
    <w:abstractNumId w:val="4"/>
  </w:num>
  <w:num w:numId="7">
    <w:abstractNumId w:val="8"/>
  </w:num>
  <w:num w:numId="8">
    <w:abstractNumId w:val="6"/>
  </w:num>
  <w:num w:numId="9">
    <w:abstractNumId w:val="18"/>
  </w:num>
  <w:num w:numId="10">
    <w:abstractNumId w:val="9"/>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5"/>
  </w:num>
  <w:num w:numId="15">
    <w:abstractNumId w:val="14"/>
  </w:num>
  <w:num w:numId="16">
    <w:abstractNumId w:val="20"/>
  </w:num>
  <w:num w:numId="17">
    <w:abstractNumId w:val="13"/>
  </w:num>
  <w:num w:numId="18">
    <w:abstractNumId w:val="7"/>
  </w:num>
  <w:num w:numId="19">
    <w:abstractNumId w:val="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EIWE Enzo">
    <w15:presenceInfo w15:providerId="AD" w15:userId="S-1-5-21-1801674531-299502267-839522115-499534"/>
  </w15:person>
  <w15:person w15:author="YHUEL Steven">
    <w15:presenceInfo w15:providerId="AD" w15:userId="S-1-5-21-1801674531-299502267-839522115-436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557DC"/>
    <w:rsid w:val="0016640D"/>
    <w:rsid w:val="001669C9"/>
    <w:rsid w:val="001815E6"/>
    <w:rsid w:val="0019086B"/>
    <w:rsid w:val="001A03C0"/>
    <w:rsid w:val="001A3C6B"/>
    <w:rsid w:val="001B0E2A"/>
    <w:rsid w:val="001B1961"/>
    <w:rsid w:val="001B68FC"/>
    <w:rsid w:val="001C54C6"/>
    <w:rsid w:val="001C68CB"/>
    <w:rsid w:val="001D3739"/>
    <w:rsid w:val="001E1238"/>
    <w:rsid w:val="001E46D7"/>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079"/>
    <w:rsid w:val="00317D55"/>
    <w:rsid w:val="00321C32"/>
    <w:rsid w:val="00323FA1"/>
    <w:rsid w:val="00326FC7"/>
    <w:rsid w:val="003305D4"/>
    <w:rsid w:val="003327D9"/>
    <w:rsid w:val="00333814"/>
    <w:rsid w:val="00344154"/>
    <w:rsid w:val="0035216F"/>
    <w:rsid w:val="00356144"/>
    <w:rsid w:val="00360235"/>
    <w:rsid w:val="00375218"/>
    <w:rsid w:val="0037749D"/>
    <w:rsid w:val="00380114"/>
    <w:rsid w:val="00380801"/>
    <w:rsid w:val="003A0823"/>
    <w:rsid w:val="003A0DCA"/>
    <w:rsid w:val="003A6AE6"/>
    <w:rsid w:val="003B2D22"/>
    <w:rsid w:val="003B6B71"/>
    <w:rsid w:val="003D2366"/>
    <w:rsid w:val="003D3126"/>
    <w:rsid w:val="003D64B4"/>
    <w:rsid w:val="003E0A8D"/>
    <w:rsid w:val="003E3928"/>
    <w:rsid w:val="003F0779"/>
    <w:rsid w:val="003F7F09"/>
    <w:rsid w:val="00411BC6"/>
    <w:rsid w:val="0041434A"/>
    <w:rsid w:val="00414A4D"/>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82FAE"/>
    <w:rsid w:val="00490070"/>
    <w:rsid w:val="00492083"/>
    <w:rsid w:val="004A07BB"/>
    <w:rsid w:val="004A2366"/>
    <w:rsid w:val="004B29D1"/>
    <w:rsid w:val="004B5C77"/>
    <w:rsid w:val="004E2CD7"/>
    <w:rsid w:val="004E7B4A"/>
    <w:rsid w:val="004F3A1B"/>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61539"/>
    <w:rsid w:val="0056553F"/>
    <w:rsid w:val="00571F04"/>
    <w:rsid w:val="005730F9"/>
    <w:rsid w:val="00581205"/>
    <w:rsid w:val="00583355"/>
    <w:rsid w:val="00585F4D"/>
    <w:rsid w:val="005918E1"/>
    <w:rsid w:val="00597FE9"/>
    <w:rsid w:val="005A33A2"/>
    <w:rsid w:val="005A6817"/>
    <w:rsid w:val="005C2940"/>
    <w:rsid w:val="005C2C72"/>
    <w:rsid w:val="005C6D22"/>
    <w:rsid w:val="005D4011"/>
    <w:rsid w:val="005E2CAE"/>
    <w:rsid w:val="005F2332"/>
    <w:rsid w:val="005F75A1"/>
    <w:rsid w:val="005F7CC1"/>
    <w:rsid w:val="0061593C"/>
    <w:rsid w:val="006172A3"/>
    <w:rsid w:val="006230C2"/>
    <w:rsid w:val="00623213"/>
    <w:rsid w:val="00627127"/>
    <w:rsid w:val="00627E27"/>
    <w:rsid w:val="00637543"/>
    <w:rsid w:val="00647E0A"/>
    <w:rsid w:val="0065154C"/>
    <w:rsid w:val="00652392"/>
    <w:rsid w:val="00653850"/>
    <w:rsid w:val="00660EA5"/>
    <w:rsid w:val="00666C54"/>
    <w:rsid w:val="00672FC6"/>
    <w:rsid w:val="00684475"/>
    <w:rsid w:val="00685E53"/>
    <w:rsid w:val="00696B37"/>
    <w:rsid w:val="006B5498"/>
    <w:rsid w:val="006C127B"/>
    <w:rsid w:val="006C2713"/>
    <w:rsid w:val="006C5262"/>
    <w:rsid w:val="006D0F96"/>
    <w:rsid w:val="006D5C1D"/>
    <w:rsid w:val="006D5D92"/>
    <w:rsid w:val="006E3DBC"/>
    <w:rsid w:val="00704D8B"/>
    <w:rsid w:val="00705EF0"/>
    <w:rsid w:val="007068BE"/>
    <w:rsid w:val="00711658"/>
    <w:rsid w:val="00722DC9"/>
    <w:rsid w:val="00724FBF"/>
    <w:rsid w:val="00740AFD"/>
    <w:rsid w:val="007500CB"/>
    <w:rsid w:val="00761D29"/>
    <w:rsid w:val="007622E6"/>
    <w:rsid w:val="00762480"/>
    <w:rsid w:val="00763D18"/>
    <w:rsid w:val="00763DC7"/>
    <w:rsid w:val="00767F69"/>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41F"/>
    <w:rsid w:val="00841F65"/>
    <w:rsid w:val="00844F6F"/>
    <w:rsid w:val="00853AA2"/>
    <w:rsid w:val="00853CB8"/>
    <w:rsid w:val="00867CA5"/>
    <w:rsid w:val="0087099D"/>
    <w:rsid w:val="00875AD7"/>
    <w:rsid w:val="00876BE3"/>
    <w:rsid w:val="00877E1D"/>
    <w:rsid w:val="0088013A"/>
    <w:rsid w:val="00884628"/>
    <w:rsid w:val="00884E2B"/>
    <w:rsid w:val="00892FFF"/>
    <w:rsid w:val="00895B44"/>
    <w:rsid w:val="008B77BA"/>
    <w:rsid w:val="008C3128"/>
    <w:rsid w:val="008C37A0"/>
    <w:rsid w:val="008D3EE9"/>
    <w:rsid w:val="008E5FE2"/>
    <w:rsid w:val="008F571E"/>
    <w:rsid w:val="00913C20"/>
    <w:rsid w:val="00923CC4"/>
    <w:rsid w:val="009269B1"/>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3AF7"/>
    <w:rsid w:val="009D4EED"/>
    <w:rsid w:val="009D5E2F"/>
    <w:rsid w:val="009E2D65"/>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39EC"/>
    <w:rsid w:val="00AA7569"/>
    <w:rsid w:val="00AB07E4"/>
    <w:rsid w:val="00AB1EDB"/>
    <w:rsid w:val="00AC6075"/>
    <w:rsid w:val="00AD0157"/>
    <w:rsid w:val="00AE29FC"/>
    <w:rsid w:val="00AE3228"/>
    <w:rsid w:val="00B0067E"/>
    <w:rsid w:val="00B154DD"/>
    <w:rsid w:val="00B173BB"/>
    <w:rsid w:val="00B17FB2"/>
    <w:rsid w:val="00B253D7"/>
    <w:rsid w:val="00B367EF"/>
    <w:rsid w:val="00B51202"/>
    <w:rsid w:val="00B529DB"/>
    <w:rsid w:val="00B565E0"/>
    <w:rsid w:val="00B57D60"/>
    <w:rsid w:val="00B64002"/>
    <w:rsid w:val="00B656B3"/>
    <w:rsid w:val="00B65A4F"/>
    <w:rsid w:val="00B804DB"/>
    <w:rsid w:val="00B85CCB"/>
    <w:rsid w:val="00B8737E"/>
    <w:rsid w:val="00B93988"/>
    <w:rsid w:val="00B97118"/>
    <w:rsid w:val="00BB181A"/>
    <w:rsid w:val="00BB26FB"/>
    <w:rsid w:val="00BC3D22"/>
    <w:rsid w:val="00BC6EB3"/>
    <w:rsid w:val="00BC7D2A"/>
    <w:rsid w:val="00BD3453"/>
    <w:rsid w:val="00BD791E"/>
    <w:rsid w:val="00BE11B5"/>
    <w:rsid w:val="00BF0D71"/>
    <w:rsid w:val="00BF2027"/>
    <w:rsid w:val="00BF3A10"/>
    <w:rsid w:val="00C14F0B"/>
    <w:rsid w:val="00C15D04"/>
    <w:rsid w:val="00C16061"/>
    <w:rsid w:val="00C23284"/>
    <w:rsid w:val="00C33F26"/>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D7F08"/>
    <w:rsid w:val="00CE4635"/>
    <w:rsid w:val="00D00ADB"/>
    <w:rsid w:val="00D00D80"/>
    <w:rsid w:val="00D04F09"/>
    <w:rsid w:val="00D13FF5"/>
    <w:rsid w:val="00D205B5"/>
    <w:rsid w:val="00D24185"/>
    <w:rsid w:val="00D30E7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A1619"/>
    <w:rsid w:val="00DB532B"/>
    <w:rsid w:val="00DC64EC"/>
    <w:rsid w:val="00DD3CA7"/>
    <w:rsid w:val="00DE15C1"/>
    <w:rsid w:val="00DF4648"/>
    <w:rsid w:val="00E02870"/>
    <w:rsid w:val="00E069D9"/>
    <w:rsid w:val="00E06E1B"/>
    <w:rsid w:val="00E12091"/>
    <w:rsid w:val="00E17835"/>
    <w:rsid w:val="00E23DDA"/>
    <w:rsid w:val="00E24943"/>
    <w:rsid w:val="00E24A1D"/>
    <w:rsid w:val="00E35D84"/>
    <w:rsid w:val="00E412D4"/>
    <w:rsid w:val="00E415B9"/>
    <w:rsid w:val="00E41AF3"/>
    <w:rsid w:val="00E420B5"/>
    <w:rsid w:val="00E54E52"/>
    <w:rsid w:val="00E56777"/>
    <w:rsid w:val="00E62BF8"/>
    <w:rsid w:val="00E65BAC"/>
    <w:rsid w:val="00E6697A"/>
    <w:rsid w:val="00E67DC1"/>
    <w:rsid w:val="00E74630"/>
    <w:rsid w:val="00E774B3"/>
    <w:rsid w:val="00E77D57"/>
    <w:rsid w:val="00E81062"/>
    <w:rsid w:val="00E81A0C"/>
    <w:rsid w:val="00E82055"/>
    <w:rsid w:val="00E82651"/>
    <w:rsid w:val="00E856CD"/>
    <w:rsid w:val="00E927F4"/>
    <w:rsid w:val="00E95FFB"/>
    <w:rsid w:val="00EB1618"/>
    <w:rsid w:val="00EB29DE"/>
    <w:rsid w:val="00EB60BD"/>
    <w:rsid w:val="00EC2E37"/>
    <w:rsid w:val="00EC40E5"/>
    <w:rsid w:val="00EC4D92"/>
    <w:rsid w:val="00EC7359"/>
    <w:rsid w:val="00ED6172"/>
    <w:rsid w:val="00ED61D5"/>
    <w:rsid w:val="00EE6A59"/>
    <w:rsid w:val="00EF540D"/>
    <w:rsid w:val="00F0468F"/>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6376E"/>
    <w:rsid w:val="00F70591"/>
    <w:rsid w:val="00F71ABE"/>
    <w:rsid w:val="00F71F5B"/>
    <w:rsid w:val="00F7484B"/>
    <w:rsid w:val="00F81C84"/>
    <w:rsid w:val="00F85C3E"/>
    <w:rsid w:val="00F85C6D"/>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country-region"/>
  <w:shapeDefaults>
    <o:shapedefaults v:ext="edit" spidmax="155649"/>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3"/>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aliases w:val="Paragraphe de liste 1"/>
    <w:basedOn w:val="Normal"/>
    <w:link w:val="ParagraphedelisteCar"/>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9"/>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customStyle="1" w:styleId="ParagraphedelisteCar">
    <w:name w:val="Paragraphe de liste Car"/>
    <w:aliases w:val="Paragraphe de liste 1 Car"/>
    <w:basedOn w:val="Policepardfaut"/>
    <w:link w:val="Paragraphedeliste"/>
    <w:uiPriority w:val="34"/>
    <w:locked/>
    <w:rsid w:val="00585F4D"/>
    <w:rPr>
      <w:rFonts w:ascii="Arial" w:hAnsi="Arial"/>
      <w:szCs w:val="24"/>
    </w:rPr>
  </w:style>
  <w:style w:type="character" w:styleId="Mentionnonrsolue">
    <w:name w:val="Unresolved Mention"/>
    <w:basedOn w:val="Policepardfaut"/>
    <w:uiPriority w:val="99"/>
    <w:semiHidden/>
    <w:unhideWhenUsed/>
    <w:rsid w:val="00585F4D"/>
    <w:rPr>
      <w:color w:val="605E5C"/>
      <w:shd w:val="clear" w:color="auto" w:fill="E1DFDD"/>
    </w:rPr>
  </w:style>
  <w:style w:type="table" w:styleId="TableauGrille4-Accentuation4">
    <w:name w:val="Grid Table 4 Accent 4"/>
    <w:basedOn w:val="TableauNormal"/>
    <w:uiPriority w:val="49"/>
    <w:rsid w:val="00D30E75"/>
    <w:rPr>
      <w:rFonts w:asciiTheme="minorHAnsi" w:eastAsiaTheme="minorHAnsi" w:hAnsiTheme="minorHAnsi" w:cstheme="minorBidi"/>
      <w:sz w:val="22"/>
      <w:szCs w:val="22"/>
      <w:lang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ramemoyenne2-Accent2">
    <w:name w:val="Medium Shading 2 Accent 2"/>
    <w:basedOn w:val="TableauNormal"/>
    <w:uiPriority w:val="64"/>
    <w:rsid w:val="00C33F26"/>
    <w:rPr>
      <w:rFonts w:asciiTheme="minorHAnsi" w:eastAsiaTheme="minorHAnsi" w:hAnsiTheme="minorHAnsi" w:cstheme="minorBid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006132331">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181090816">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5536643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1.png"/><Relationship Id="rId26" Type="http://schemas.openxmlformats.org/officeDocument/2006/relationships/hyperlink" Target="https://emploi.grenoblealpesmetropole.fr/102-recrutement-via-clauses-emploi.htm"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mailto:maryline.guignard@grenoblealpesmetropole.fr" TargetMode="External"/><Relationship Id="rId25" Type="http://schemas.openxmlformats.org/officeDocument/2006/relationships/hyperlink" Target="mailto:maryline.guignard@grenoblealpesmetropole.fr"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29" Type="http://schemas.openxmlformats.org/officeDocument/2006/relationships/hyperlink" Target="mailto:clause.emploi@grenoblealpesmetropol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header" Target="header2.xml"/><Relationship Id="rId28" Type="http://schemas.openxmlformats.org/officeDocument/2006/relationships/hyperlink" Target="https://lemarche.inclusion.beta.gouv.fr/" TargetMode="External"/><Relationship Id="rId10" Type="http://schemas.openxmlformats.org/officeDocument/2006/relationships/hyperlink" Target="mailto:enzo.scheiwe@cea.fr" TargetMode="External"/><Relationship Id="rId19" Type="http://schemas.openxmlformats.org/officeDocument/2006/relationships/hyperlink" Target="https://chorus-pro.gouv.f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sylvain.vigneron@cea.fr" TargetMode="External"/><Relationship Id="rId14" Type="http://schemas.microsoft.com/office/2011/relationships/commentsExtended" Target="commentsExtended.xml"/><Relationship Id="rId22" Type="http://schemas.openxmlformats.org/officeDocument/2006/relationships/footer" Target="footer2.xml"/><Relationship Id="rId27" Type="http://schemas.openxmlformats.org/officeDocument/2006/relationships/hyperlink" Target="http://ti38.fr/les-structures/" TargetMode="External"/><Relationship Id="rId30" Type="http://schemas.openxmlformats.org/officeDocument/2006/relationships/hyperlink" Target="https://services.demarches.lametro.fr/administration/contacter-le-delegue-a-la-protection-des-donnees/" TargetMode="External"/><Relationship Id="rId8" Type="http://schemas.openxmlformats.org/officeDocument/2006/relationships/hyperlink" Target="mailto:sarah.dhellemme@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20</Pages>
  <Words>8392</Words>
  <Characters>47771</Characters>
  <Application>Microsoft Office Word</Application>
  <DocSecurity>0</DocSecurity>
  <Lines>398</Lines>
  <Paragraphs>112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56051</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60</cp:revision>
  <cp:lastPrinted>2009-03-17T08:13:00Z</cp:lastPrinted>
  <dcterms:created xsi:type="dcterms:W3CDTF">2022-05-31T06:39:00Z</dcterms:created>
  <dcterms:modified xsi:type="dcterms:W3CDTF">2026-02-12T10:09:00Z</dcterms:modified>
</cp:coreProperties>
</file>